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A6B8117" w14:textId="77777777" w:rsidTr="00060C0C">
        <w:trPr>
          <w:trHeight w:hRule="exact" w:val="2948"/>
        </w:trPr>
        <w:tc>
          <w:tcPr>
            <w:tcW w:w="11185" w:type="dxa"/>
            <w:shd w:val="clear" w:color="auto" w:fill="83D0F5"/>
            <w:vAlign w:val="center"/>
          </w:tcPr>
          <w:p w14:paraId="47559CC1"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49441530" w14:textId="77777777" w:rsidR="008972C3" w:rsidRPr="00405755" w:rsidRDefault="008972C3" w:rsidP="003274DB"/>
    <w:p w14:paraId="53EDB75D" w14:textId="77777777" w:rsidR="00D74AE1" w:rsidRPr="00405755" w:rsidRDefault="00D74AE1" w:rsidP="003274DB"/>
    <w:p w14:paraId="61A05E53" w14:textId="77777777" w:rsidR="00111E0A" w:rsidRPr="00405755" w:rsidRDefault="006777BA" w:rsidP="00111E0A">
      <w:pPr>
        <w:pStyle w:val="Documentnumber"/>
      </w:pPr>
      <w:r>
        <w:t>R0111(E111)</w:t>
      </w:r>
    </w:p>
    <w:p w14:paraId="604F7370" w14:textId="77777777" w:rsidR="00111E0A" w:rsidRPr="00405755" w:rsidRDefault="00111E0A" w:rsidP="003274DB"/>
    <w:p w14:paraId="630C6EFF" w14:textId="77777777" w:rsidR="00776004" w:rsidRPr="00405755" w:rsidRDefault="00B96D20" w:rsidP="00564664">
      <w:pPr>
        <w:pStyle w:val="Documentname"/>
      </w:pPr>
      <w:r>
        <w:t>PORT TRAFFIC SIGNALS</w:t>
      </w:r>
    </w:p>
    <w:p w14:paraId="6F0B0845" w14:textId="77777777" w:rsidR="00D74AE1" w:rsidRPr="00405755" w:rsidRDefault="00D74AE1" w:rsidP="00D74AE1"/>
    <w:p w14:paraId="154944E4" w14:textId="77777777" w:rsidR="006A48A6" w:rsidRPr="00405755" w:rsidRDefault="006A48A6" w:rsidP="00D74AE1"/>
    <w:p w14:paraId="36E4A231" w14:textId="77777777" w:rsidR="005378B8" w:rsidRPr="00405755" w:rsidRDefault="005378B8" w:rsidP="00D74AE1"/>
    <w:p w14:paraId="7C2EF096" w14:textId="77777777" w:rsidR="005378B8" w:rsidRPr="00405755" w:rsidRDefault="005378B8" w:rsidP="00D74AE1"/>
    <w:p w14:paraId="2FD0B2F0" w14:textId="77777777" w:rsidR="005378B8" w:rsidRPr="00405755" w:rsidRDefault="005378B8" w:rsidP="00D74AE1"/>
    <w:p w14:paraId="746D722F" w14:textId="77777777" w:rsidR="005378B8" w:rsidRPr="00405755" w:rsidRDefault="005378B8" w:rsidP="00D74AE1"/>
    <w:p w14:paraId="25C25C7A" w14:textId="77777777" w:rsidR="005378B8" w:rsidRPr="00405755" w:rsidRDefault="005378B8" w:rsidP="00D74AE1"/>
    <w:p w14:paraId="2C628146" w14:textId="77777777" w:rsidR="005378B8" w:rsidRPr="00405755" w:rsidRDefault="005378B8" w:rsidP="00D74AE1"/>
    <w:p w14:paraId="5A0622CF" w14:textId="77777777" w:rsidR="005378B8" w:rsidRPr="00405755" w:rsidRDefault="005378B8" w:rsidP="00D74AE1"/>
    <w:p w14:paraId="38724ADF" w14:textId="77777777" w:rsidR="005378B8" w:rsidRPr="00405755" w:rsidRDefault="005378B8" w:rsidP="00D74AE1"/>
    <w:p w14:paraId="13AF2787" w14:textId="77777777" w:rsidR="005378B8" w:rsidRPr="00405755" w:rsidRDefault="005378B8" w:rsidP="00D74AE1"/>
    <w:p w14:paraId="418C29B4" w14:textId="77777777" w:rsidR="005378B8" w:rsidRPr="00405755" w:rsidRDefault="005378B8" w:rsidP="00D74AE1"/>
    <w:p w14:paraId="3928B90E" w14:textId="77777777" w:rsidR="005378B8" w:rsidRPr="00405755" w:rsidRDefault="005378B8" w:rsidP="00D74AE1"/>
    <w:p w14:paraId="6A501FAE" w14:textId="77777777" w:rsidR="005378B8" w:rsidRPr="00405755" w:rsidRDefault="005378B8" w:rsidP="00D74AE1"/>
    <w:p w14:paraId="1EDC4EFF" w14:textId="77777777" w:rsidR="005378B8" w:rsidRPr="00405755" w:rsidRDefault="005378B8" w:rsidP="00D74AE1"/>
    <w:p w14:paraId="04CF5EFD" w14:textId="77777777" w:rsidR="005378B8" w:rsidRPr="00405755" w:rsidRDefault="005378B8" w:rsidP="00D74AE1"/>
    <w:p w14:paraId="227BB4ED" w14:textId="77777777" w:rsidR="005378B8" w:rsidRPr="00405755" w:rsidRDefault="005378B8" w:rsidP="00D74AE1"/>
    <w:p w14:paraId="7ED8B798" w14:textId="77777777" w:rsidR="005378B8" w:rsidRPr="00405755" w:rsidRDefault="005378B8" w:rsidP="00D74AE1"/>
    <w:p w14:paraId="5B0837B4" w14:textId="77777777" w:rsidR="005378B8" w:rsidRPr="00405755" w:rsidRDefault="005378B8" w:rsidP="00D74AE1"/>
    <w:p w14:paraId="654DED66" w14:textId="77777777" w:rsidR="005378B8" w:rsidRPr="00405755" w:rsidRDefault="005378B8" w:rsidP="00D74AE1"/>
    <w:p w14:paraId="7999494D" w14:textId="77777777" w:rsidR="005378B8" w:rsidRPr="00405755" w:rsidRDefault="005378B8" w:rsidP="00D74AE1"/>
    <w:p w14:paraId="089E1AB8" w14:textId="77777777" w:rsidR="005378B8" w:rsidRDefault="005378B8" w:rsidP="00D74AE1"/>
    <w:p w14:paraId="3473AF2E" w14:textId="77777777" w:rsidR="00471C48" w:rsidRPr="00405755" w:rsidRDefault="00471C48" w:rsidP="00D74AE1"/>
    <w:p w14:paraId="5514433D" w14:textId="77777777" w:rsidR="005378B8" w:rsidRPr="00405755" w:rsidRDefault="005378B8" w:rsidP="00D74AE1"/>
    <w:p w14:paraId="0564589A" w14:textId="77777777" w:rsidR="005378B8" w:rsidRPr="00405755" w:rsidRDefault="005378B8" w:rsidP="00D74AE1"/>
    <w:p w14:paraId="75A7AC76" w14:textId="77777777" w:rsidR="005378B8" w:rsidRPr="00405755" w:rsidRDefault="005378B8" w:rsidP="005378B8">
      <w:pPr>
        <w:pStyle w:val="Editionnumber"/>
      </w:pPr>
      <w:r w:rsidRPr="00405755">
        <w:t>Edition 1.</w:t>
      </w:r>
      <w:r w:rsidR="006777BA">
        <w:t>2</w:t>
      </w:r>
    </w:p>
    <w:p w14:paraId="3C9024A0" w14:textId="77777777" w:rsidR="0072592B" w:rsidRPr="00405755" w:rsidRDefault="005378B8" w:rsidP="00471C48">
      <w:pPr>
        <w:pStyle w:val="Documentdate"/>
      </w:pPr>
      <w:r w:rsidRPr="00405755">
        <w:t xml:space="preserve">Document </w:t>
      </w:r>
      <w:commentRangeStart w:id="0"/>
      <w:r w:rsidRPr="00405755">
        <w:t>date</w:t>
      </w:r>
      <w:commentRangeEnd w:id="0"/>
      <w:r w:rsidRPr="00405755">
        <w:rPr>
          <w:rStyle w:val="CommentReference"/>
          <w:b w:val="0"/>
          <w:color w:val="auto"/>
        </w:rPr>
        <w:commentReference w:id="0"/>
      </w:r>
    </w:p>
    <w:p w14:paraId="00D9EE69"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39BF548"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C2DC0C" w14:textId="77777777" w:rsidTr="005E4659">
        <w:tc>
          <w:tcPr>
            <w:tcW w:w="1908" w:type="dxa"/>
          </w:tcPr>
          <w:p w14:paraId="511D9B68" w14:textId="77777777" w:rsidR="00914E26" w:rsidRPr="00405755" w:rsidRDefault="00914E26" w:rsidP="00914E26">
            <w:pPr>
              <w:pStyle w:val="Tabletexttitle"/>
            </w:pPr>
            <w:r w:rsidRPr="00405755">
              <w:t>Date</w:t>
            </w:r>
          </w:p>
        </w:tc>
        <w:tc>
          <w:tcPr>
            <w:tcW w:w="3576" w:type="dxa"/>
          </w:tcPr>
          <w:p w14:paraId="77DFB853" w14:textId="77777777" w:rsidR="00914E26" w:rsidRPr="00405755" w:rsidRDefault="00914E26" w:rsidP="00914E26">
            <w:pPr>
              <w:pStyle w:val="Tabletexttitle"/>
            </w:pPr>
            <w:r w:rsidRPr="00405755">
              <w:t>Page / Section Revised</w:t>
            </w:r>
          </w:p>
        </w:tc>
        <w:tc>
          <w:tcPr>
            <w:tcW w:w="5001" w:type="dxa"/>
          </w:tcPr>
          <w:p w14:paraId="5CAF364C" w14:textId="77777777" w:rsidR="00914E26" w:rsidRPr="00405755" w:rsidRDefault="00914E26" w:rsidP="005E4659">
            <w:pPr>
              <w:pStyle w:val="Tabletexttitle"/>
              <w:ind w:right="112"/>
            </w:pPr>
            <w:r w:rsidRPr="00405755">
              <w:t>Requirement for Revision</w:t>
            </w:r>
          </w:p>
        </w:tc>
      </w:tr>
      <w:tr w:rsidR="005E4659" w:rsidRPr="00405755" w14:paraId="129E5769" w14:textId="77777777" w:rsidTr="005E4659">
        <w:trPr>
          <w:trHeight w:val="851"/>
        </w:trPr>
        <w:tc>
          <w:tcPr>
            <w:tcW w:w="1908" w:type="dxa"/>
            <w:vAlign w:val="center"/>
          </w:tcPr>
          <w:p w14:paraId="76809B69" w14:textId="77777777" w:rsidR="00914E26" w:rsidRPr="00405755" w:rsidRDefault="006777BA" w:rsidP="00914E26">
            <w:pPr>
              <w:pStyle w:val="Tabletext"/>
            </w:pPr>
            <w:r>
              <w:t>May 1998</w:t>
            </w:r>
          </w:p>
        </w:tc>
        <w:tc>
          <w:tcPr>
            <w:tcW w:w="3576" w:type="dxa"/>
            <w:vAlign w:val="center"/>
          </w:tcPr>
          <w:p w14:paraId="3ED7104B" w14:textId="77777777" w:rsidR="00914E26" w:rsidRPr="00405755" w:rsidRDefault="00914E26" w:rsidP="00914E26">
            <w:pPr>
              <w:pStyle w:val="Tabletext"/>
            </w:pPr>
          </w:p>
        </w:tc>
        <w:tc>
          <w:tcPr>
            <w:tcW w:w="5001" w:type="dxa"/>
            <w:vAlign w:val="center"/>
          </w:tcPr>
          <w:p w14:paraId="5B98DE8B" w14:textId="40E5066C" w:rsidR="00914E26" w:rsidRPr="00405755" w:rsidRDefault="008C5E29" w:rsidP="00914E26">
            <w:pPr>
              <w:pStyle w:val="Tabletext"/>
            </w:pPr>
            <w:r>
              <w:t>First issue</w:t>
            </w:r>
          </w:p>
        </w:tc>
      </w:tr>
      <w:tr w:rsidR="005E4659" w:rsidRPr="00405755" w14:paraId="5D084109" w14:textId="77777777" w:rsidTr="005E4659">
        <w:trPr>
          <w:trHeight w:val="851"/>
        </w:trPr>
        <w:tc>
          <w:tcPr>
            <w:tcW w:w="1908" w:type="dxa"/>
            <w:vAlign w:val="center"/>
          </w:tcPr>
          <w:p w14:paraId="5F8C139C" w14:textId="77777777" w:rsidR="00914E26" w:rsidRPr="00405755" w:rsidRDefault="006777BA" w:rsidP="00914E26">
            <w:pPr>
              <w:pStyle w:val="Tabletext"/>
            </w:pPr>
            <w:r>
              <w:t>December 2005</w:t>
            </w:r>
          </w:p>
        </w:tc>
        <w:tc>
          <w:tcPr>
            <w:tcW w:w="3576" w:type="dxa"/>
            <w:vAlign w:val="center"/>
          </w:tcPr>
          <w:p w14:paraId="1BD937EB" w14:textId="77777777" w:rsidR="00914E26" w:rsidRPr="00405755" w:rsidRDefault="006777BA" w:rsidP="00914E26">
            <w:pPr>
              <w:pStyle w:val="Tabletext"/>
            </w:pPr>
            <w:r>
              <w:t>Entire document</w:t>
            </w:r>
          </w:p>
        </w:tc>
        <w:tc>
          <w:tcPr>
            <w:tcW w:w="5001" w:type="dxa"/>
            <w:vAlign w:val="center"/>
          </w:tcPr>
          <w:p w14:paraId="7742E997" w14:textId="77777777" w:rsidR="00914E26" w:rsidRPr="00405755" w:rsidRDefault="006777BA" w:rsidP="00914E26">
            <w:pPr>
              <w:pStyle w:val="Tabletext"/>
            </w:pPr>
            <w:r w:rsidRPr="006777BA">
              <w:t>Reformatted to reflect IALA documentation hierarchy</w:t>
            </w:r>
          </w:p>
        </w:tc>
      </w:tr>
      <w:tr w:rsidR="005E4659" w:rsidRPr="00405755" w14:paraId="5D8D2C38" w14:textId="77777777" w:rsidTr="005E4659">
        <w:trPr>
          <w:trHeight w:val="851"/>
        </w:trPr>
        <w:tc>
          <w:tcPr>
            <w:tcW w:w="1908" w:type="dxa"/>
            <w:vAlign w:val="center"/>
          </w:tcPr>
          <w:p w14:paraId="20B3E7CA" w14:textId="77777777" w:rsidR="00914E26" w:rsidRPr="00405755" w:rsidRDefault="006777BA" w:rsidP="00914E26">
            <w:pPr>
              <w:pStyle w:val="Tabletext"/>
            </w:pPr>
            <w:r w:rsidRPr="006777BA">
              <w:rPr>
                <w:highlight w:val="yellow"/>
              </w:rPr>
              <w:t>ENG8</w:t>
            </w:r>
          </w:p>
        </w:tc>
        <w:tc>
          <w:tcPr>
            <w:tcW w:w="3576" w:type="dxa"/>
            <w:vAlign w:val="center"/>
          </w:tcPr>
          <w:p w14:paraId="30CFEAFA" w14:textId="77777777" w:rsidR="00914E26" w:rsidRPr="00405755" w:rsidRDefault="00914E26" w:rsidP="00914E26">
            <w:pPr>
              <w:pStyle w:val="Tabletext"/>
            </w:pPr>
          </w:p>
        </w:tc>
        <w:tc>
          <w:tcPr>
            <w:tcW w:w="5001" w:type="dxa"/>
            <w:vAlign w:val="center"/>
          </w:tcPr>
          <w:p w14:paraId="3376544F" w14:textId="77777777" w:rsidR="00914E26" w:rsidRPr="00405755" w:rsidRDefault="006777BA" w:rsidP="00385A64">
            <w:pPr>
              <w:pStyle w:val="Tabletext"/>
            </w:pPr>
            <w:r w:rsidRPr="006777BA">
              <w:rPr>
                <w:highlight w:val="yellow"/>
              </w:rPr>
              <w:t xml:space="preserve">new </w:t>
            </w:r>
            <w:r w:rsidRPr="00385A64">
              <w:rPr>
                <w:highlight w:val="yellow"/>
              </w:rPr>
              <w:t xml:space="preserve">format / </w:t>
            </w:r>
            <w:r w:rsidR="00385A64" w:rsidRPr="00385A64">
              <w:rPr>
                <w:highlight w:val="yellow"/>
              </w:rPr>
              <w:t>re</w:t>
            </w:r>
            <w:r w:rsidR="00385A64">
              <w:rPr>
                <w:highlight w:val="yellow"/>
              </w:rPr>
              <w:t>duce content</w:t>
            </w:r>
          </w:p>
        </w:tc>
      </w:tr>
      <w:tr w:rsidR="005E4659" w:rsidRPr="00405755" w14:paraId="37425767" w14:textId="77777777" w:rsidTr="005E4659">
        <w:trPr>
          <w:trHeight w:val="851"/>
        </w:trPr>
        <w:tc>
          <w:tcPr>
            <w:tcW w:w="1908" w:type="dxa"/>
            <w:vAlign w:val="center"/>
          </w:tcPr>
          <w:p w14:paraId="0BE6522A" w14:textId="77777777" w:rsidR="00914E26" w:rsidRPr="00405755" w:rsidRDefault="00914E26" w:rsidP="00914E26">
            <w:pPr>
              <w:pStyle w:val="Tabletext"/>
            </w:pPr>
          </w:p>
        </w:tc>
        <w:tc>
          <w:tcPr>
            <w:tcW w:w="3576" w:type="dxa"/>
            <w:vAlign w:val="center"/>
          </w:tcPr>
          <w:p w14:paraId="1DEAC55D" w14:textId="77777777" w:rsidR="00914E26" w:rsidRPr="00405755" w:rsidRDefault="00914E26" w:rsidP="00914E26">
            <w:pPr>
              <w:pStyle w:val="Tabletext"/>
            </w:pPr>
          </w:p>
        </w:tc>
        <w:tc>
          <w:tcPr>
            <w:tcW w:w="5001" w:type="dxa"/>
            <w:vAlign w:val="center"/>
          </w:tcPr>
          <w:p w14:paraId="52A24BCA" w14:textId="77777777" w:rsidR="00914E26" w:rsidRPr="00405755" w:rsidRDefault="00914E26" w:rsidP="00914E26">
            <w:pPr>
              <w:pStyle w:val="Tabletext"/>
            </w:pPr>
          </w:p>
        </w:tc>
      </w:tr>
      <w:tr w:rsidR="005E4659" w:rsidRPr="00405755" w14:paraId="51DF9BBB" w14:textId="77777777" w:rsidTr="005E4659">
        <w:trPr>
          <w:trHeight w:val="851"/>
        </w:trPr>
        <w:tc>
          <w:tcPr>
            <w:tcW w:w="1908" w:type="dxa"/>
            <w:vAlign w:val="center"/>
          </w:tcPr>
          <w:p w14:paraId="071FEE27" w14:textId="77777777" w:rsidR="00914E26" w:rsidRPr="00405755" w:rsidRDefault="00914E26" w:rsidP="00914E26">
            <w:pPr>
              <w:pStyle w:val="Tabletext"/>
            </w:pPr>
          </w:p>
        </w:tc>
        <w:tc>
          <w:tcPr>
            <w:tcW w:w="3576" w:type="dxa"/>
            <w:vAlign w:val="center"/>
          </w:tcPr>
          <w:p w14:paraId="6EFFF893" w14:textId="77777777" w:rsidR="00914E26" w:rsidRPr="00405755" w:rsidRDefault="00914E26" w:rsidP="00914E26">
            <w:pPr>
              <w:pStyle w:val="Tabletext"/>
            </w:pPr>
          </w:p>
        </w:tc>
        <w:tc>
          <w:tcPr>
            <w:tcW w:w="5001" w:type="dxa"/>
            <w:vAlign w:val="center"/>
          </w:tcPr>
          <w:p w14:paraId="6CF01842" w14:textId="77777777" w:rsidR="00914E26" w:rsidRPr="00405755" w:rsidRDefault="00914E26" w:rsidP="00914E26">
            <w:pPr>
              <w:pStyle w:val="Tabletext"/>
            </w:pPr>
          </w:p>
        </w:tc>
      </w:tr>
      <w:tr w:rsidR="005E4659" w:rsidRPr="00405755" w14:paraId="3800963E" w14:textId="77777777" w:rsidTr="005E4659">
        <w:trPr>
          <w:trHeight w:val="851"/>
        </w:trPr>
        <w:tc>
          <w:tcPr>
            <w:tcW w:w="1908" w:type="dxa"/>
            <w:vAlign w:val="center"/>
          </w:tcPr>
          <w:p w14:paraId="0A66233D" w14:textId="77777777" w:rsidR="00914E26" w:rsidRPr="00405755" w:rsidRDefault="00914E26" w:rsidP="00914E26">
            <w:pPr>
              <w:pStyle w:val="Tabletext"/>
            </w:pPr>
          </w:p>
        </w:tc>
        <w:tc>
          <w:tcPr>
            <w:tcW w:w="3576" w:type="dxa"/>
            <w:vAlign w:val="center"/>
          </w:tcPr>
          <w:p w14:paraId="0B628785" w14:textId="77777777" w:rsidR="00914E26" w:rsidRPr="00405755" w:rsidRDefault="00914E26" w:rsidP="00914E26">
            <w:pPr>
              <w:pStyle w:val="Tabletext"/>
            </w:pPr>
          </w:p>
        </w:tc>
        <w:tc>
          <w:tcPr>
            <w:tcW w:w="5001" w:type="dxa"/>
            <w:vAlign w:val="center"/>
          </w:tcPr>
          <w:p w14:paraId="5DF5C12C" w14:textId="77777777" w:rsidR="00914E26" w:rsidRPr="00405755" w:rsidRDefault="00914E26" w:rsidP="00914E26">
            <w:pPr>
              <w:pStyle w:val="Tabletext"/>
            </w:pPr>
          </w:p>
        </w:tc>
      </w:tr>
      <w:tr w:rsidR="005E4659" w:rsidRPr="00405755" w14:paraId="2E53177E" w14:textId="77777777" w:rsidTr="005E4659">
        <w:trPr>
          <w:trHeight w:val="851"/>
        </w:trPr>
        <w:tc>
          <w:tcPr>
            <w:tcW w:w="1908" w:type="dxa"/>
            <w:vAlign w:val="center"/>
          </w:tcPr>
          <w:p w14:paraId="09909986" w14:textId="77777777" w:rsidR="00914E26" w:rsidRPr="00405755" w:rsidRDefault="00914E26" w:rsidP="00914E26">
            <w:pPr>
              <w:pStyle w:val="Tabletext"/>
            </w:pPr>
          </w:p>
        </w:tc>
        <w:tc>
          <w:tcPr>
            <w:tcW w:w="3576" w:type="dxa"/>
            <w:vAlign w:val="center"/>
          </w:tcPr>
          <w:p w14:paraId="0B5E6AB9" w14:textId="77777777" w:rsidR="00914E26" w:rsidRPr="00405755" w:rsidRDefault="00914E26" w:rsidP="00914E26">
            <w:pPr>
              <w:pStyle w:val="Tabletext"/>
            </w:pPr>
          </w:p>
        </w:tc>
        <w:tc>
          <w:tcPr>
            <w:tcW w:w="5001" w:type="dxa"/>
            <w:vAlign w:val="center"/>
          </w:tcPr>
          <w:p w14:paraId="4030E1CC" w14:textId="77777777" w:rsidR="00914E26" w:rsidRPr="00405755" w:rsidRDefault="00914E26" w:rsidP="00914E26">
            <w:pPr>
              <w:pStyle w:val="Tabletext"/>
            </w:pPr>
          </w:p>
        </w:tc>
      </w:tr>
    </w:tbl>
    <w:p w14:paraId="44B90215" w14:textId="77777777" w:rsidR="005E4659" w:rsidRDefault="005E4659" w:rsidP="00914E26">
      <w:pPr>
        <w:spacing w:after="200" w:line="276" w:lineRule="auto"/>
      </w:pPr>
    </w:p>
    <w:p w14:paraId="0891BA25" w14:textId="77777777" w:rsidR="00530A84" w:rsidRPr="00040954" w:rsidRDefault="00530A84" w:rsidP="00914E26">
      <w:pPr>
        <w:spacing w:after="200" w:line="276" w:lineRule="auto"/>
        <w:rPr>
          <w:sz w:val="22"/>
        </w:rPr>
      </w:pPr>
    </w:p>
    <w:p w14:paraId="599EE11A" w14:textId="77777777" w:rsidR="00530A84" w:rsidRDefault="00530A84" w:rsidP="00914E26">
      <w:pPr>
        <w:spacing w:after="200" w:line="276" w:lineRule="auto"/>
      </w:pPr>
    </w:p>
    <w:p w14:paraId="3F2E7D1C" w14:textId="77777777" w:rsidR="00530A84" w:rsidRPr="00405755" w:rsidRDefault="00530A84" w:rsidP="00914E26">
      <w:pPr>
        <w:spacing w:after="200" w:line="276" w:lineRule="auto"/>
        <w:sectPr w:rsidR="00530A84"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75826CC4" w14:textId="77777777" w:rsidR="001B7940" w:rsidRDefault="001B7940" w:rsidP="001B7940">
      <w:pPr>
        <w:pStyle w:val="THECOUNCIL"/>
      </w:pPr>
      <w:bookmarkStart w:id="1" w:name="_Toc442255952"/>
      <w:r w:rsidRPr="00405755">
        <w:lastRenderedPageBreak/>
        <w:t xml:space="preserve">THE </w:t>
      </w:r>
      <w:r w:rsidR="005C67E5">
        <w:t xml:space="preserve">IALA </w:t>
      </w:r>
      <w:r w:rsidRPr="00405755">
        <w:t>COUNCIL</w:t>
      </w:r>
    </w:p>
    <w:p w14:paraId="279393FD" w14:textId="77777777" w:rsidR="00470488" w:rsidRDefault="00166C2E" w:rsidP="001B7940">
      <w:pPr>
        <w:pStyle w:val="Noting"/>
      </w:pPr>
      <w:commentRangeStart w:id="2"/>
      <w:commentRangeStart w:id="3"/>
      <w:r w:rsidRPr="004A484C">
        <w:rPr>
          <w:b/>
        </w:rPr>
        <w:t>RECALLING</w:t>
      </w:r>
      <w:r w:rsidR="00470488">
        <w:t>:</w:t>
      </w:r>
      <w:commentRangeEnd w:id="2"/>
      <w:r w:rsidR="00C318B7">
        <w:rPr>
          <w:rStyle w:val="CommentReference"/>
          <w:rFonts w:eastAsiaTheme="minorHAnsi" w:cstheme="minorBidi"/>
        </w:rPr>
        <w:commentReference w:id="2"/>
      </w:r>
      <w:commentRangeEnd w:id="3"/>
      <w:r w:rsidR="008C5E29">
        <w:rPr>
          <w:rStyle w:val="CommentReference"/>
          <w:rFonts w:eastAsiaTheme="minorHAnsi" w:cstheme="minorBidi"/>
        </w:rPr>
        <w:commentReference w:id="3"/>
      </w:r>
    </w:p>
    <w:p w14:paraId="63A12341" w14:textId="77777777" w:rsidR="00166C2E" w:rsidRPr="00F725F1" w:rsidRDefault="00470488" w:rsidP="00A976C0">
      <w:pPr>
        <w:pStyle w:val="List1-recommendation"/>
        <w:numPr>
          <w:ilvl w:val="0"/>
          <w:numId w:val="1"/>
        </w:numPr>
      </w:pPr>
      <w:r w:rsidRPr="00F725F1">
        <w:t>T</w:t>
      </w:r>
      <w:r w:rsidR="005A5370" w:rsidRPr="00F725F1">
        <w:t>he function of IALA with respect to Safety of Navigation, the efficiency of maritime transport and the protection of the e</w:t>
      </w:r>
      <w:bookmarkStart w:id="4" w:name="_GoBack"/>
      <w:bookmarkEnd w:id="4"/>
      <w:r w:rsidR="005A5370" w:rsidRPr="00F725F1">
        <w:t>nvironment</w:t>
      </w:r>
      <w:r w:rsidRPr="00F725F1">
        <w:t>.</w:t>
      </w:r>
    </w:p>
    <w:p w14:paraId="37D2665B" w14:textId="77777777" w:rsidR="00B9146E" w:rsidRDefault="005A5370" w:rsidP="00A976C0">
      <w:pPr>
        <w:pStyle w:val="List1-recommendation"/>
        <w:numPr>
          <w:ilvl w:val="0"/>
          <w:numId w:val="1"/>
        </w:numPr>
      </w:pPr>
      <w:r>
        <w:t>Article 8 of the IALA</w:t>
      </w:r>
      <w:r w:rsidRPr="00A326AC">
        <w:t xml:space="preserve"> Constitution regarding the authority, duties and functions of the Council</w:t>
      </w:r>
      <w:r w:rsidR="00470488">
        <w:t>.</w:t>
      </w:r>
    </w:p>
    <w:p w14:paraId="1DAD808F" w14:textId="77777777" w:rsidR="001965B3" w:rsidRPr="00C318B7" w:rsidRDefault="001965B3" w:rsidP="001965B3">
      <w:pPr>
        <w:pStyle w:val="List1-recommendation"/>
        <w:numPr>
          <w:ilvl w:val="0"/>
          <w:numId w:val="1"/>
        </w:numPr>
      </w:pPr>
      <w:del w:id="5" w:author="Hermann.Frank" w:date="2018-08-27T08:03:00Z">
        <w:r w:rsidRPr="00C318B7" w:rsidDel="00C318B7">
          <w:rPr>
            <w:highlight w:val="yellow"/>
          </w:rPr>
          <w:delText>that an international agreement on unification of Port Signals was drawn up by the Lisbon Agreement, 1930, under the auspices of the League of Nations. It was signed by 14 countries but finally ratified by very few of them.</w:delText>
        </w:r>
      </w:del>
    </w:p>
    <w:p w14:paraId="2429BD13" w14:textId="77777777" w:rsidR="00470488" w:rsidRDefault="00166C2E" w:rsidP="001B7940">
      <w:pPr>
        <w:pStyle w:val="Noting"/>
      </w:pPr>
      <w:r>
        <w:rPr>
          <w:b/>
        </w:rPr>
        <w:t>RECOGNISING</w:t>
      </w:r>
      <w:r w:rsidR="00470488">
        <w:t>:</w:t>
      </w:r>
    </w:p>
    <w:p w14:paraId="7047548C" w14:textId="77777777" w:rsidR="00166C2E" w:rsidRPr="001965B3" w:rsidDel="00C318B7" w:rsidRDefault="001965B3" w:rsidP="001965B3">
      <w:pPr>
        <w:pStyle w:val="List1-recommendation"/>
        <w:numPr>
          <w:ilvl w:val="0"/>
          <w:numId w:val="2"/>
        </w:numPr>
        <w:rPr>
          <w:del w:id="6" w:author="Hermann.Frank" w:date="2018-08-27T08:03:00Z"/>
          <w:highlight w:val="yellow"/>
        </w:rPr>
      </w:pPr>
      <w:del w:id="7" w:author="Hermann.Frank" w:date="2018-08-27T08:03:00Z">
        <w:r w:rsidRPr="00B528CD" w:rsidDel="00C318B7">
          <w:rPr>
            <w:highlight w:val="yellow"/>
          </w:rPr>
          <w:delText>that Lisbon Agreement provides only very basic day and night signals, using light and day shapes to the standard of the technology of the time; Lighthouse and Port Authorities were, in the early 1970’s, of the view that the signals did not meet the needs of modern shipping using complex port entrances, sometimes with heavy traffic.</w:delText>
        </w:r>
      </w:del>
    </w:p>
    <w:p w14:paraId="7B83661B" w14:textId="77777777" w:rsidR="004E4D98" w:rsidRDefault="001965B3" w:rsidP="001965B3">
      <w:pPr>
        <w:pStyle w:val="List1-recommendation"/>
        <w:numPr>
          <w:ilvl w:val="0"/>
          <w:numId w:val="1"/>
        </w:numPr>
        <w:rPr>
          <w:ins w:id="8" w:author="Hermann.Frank" w:date="2018-08-27T08:04:00Z"/>
        </w:rPr>
      </w:pPr>
      <w:del w:id="9" w:author="Hermann.Frank" w:date="2018-08-27T08:03:00Z">
        <w:r w:rsidRPr="001965B3" w:rsidDel="00C318B7">
          <w:rPr>
            <w:highlight w:val="yellow"/>
          </w:rPr>
          <w:delText>that, consequently, the Authorities concerned designed signals of their own ,sometimes based on the Lisbon signals and sometimes not ,which led to a large variety of signals in use requiring the mariner to refer to many reference books to comprehend even the simplest signals.</w:delText>
        </w:r>
      </w:del>
    </w:p>
    <w:p w14:paraId="7AF125B2" w14:textId="77777777" w:rsidR="00C318B7" w:rsidRDefault="00C318B7" w:rsidP="001965B3">
      <w:pPr>
        <w:pStyle w:val="List1-recommendation"/>
        <w:numPr>
          <w:ilvl w:val="0"/>
          <w:numId w:val="1"/>
        </w:numPr>
      </w:pPr>
      <w:ins w:id="10" w:author="Hermann.Frank" w:date="2018-08-27T08:04:00Z">
        <w:r>
          <w:t xml:space="preserve">The need to provide guidance on the </w:t>
        </w:r>
      </w:ins>
      <w:ins w:id="11" w:author="Hermann.Frank" w:date="2018-08-27T08:05:00Z">
        <w:r>
          <w:t>signal codes of port traffic signals</w:t>
        </w:r>
      </w:ins>
      <w:ins w:id="12" w:author="Hermann.Frank" w:date="2018-08-27T08:07:00Z">
        <w:r>
          <w:t>.</w:t>
        </w:r>
      </w:ins>
    </w:p>
    <w:p w14:paraId="104022AA" w14:textId="77777777" w:rsidR="001965B3" w:rsidDel="00C318B7" w:rsidRDefault="00B9146E" w:rsidP="001965B3">
      <w:pPr>
        <w:pStyle w:val="Noting"/>
        <w:rPr>
          <w:del w:id="13" w:author="Hermann.Frank" w:date="2018-08-27T08:08:00Z"/>
          <w:b/>
        </w:rPr>
      </w:pPr>
      <w:del w:id="14" w:author="Hermann.Frank" w:date="2018-08-27T08:08:00Z">
        <w:r w:rsidDel="00C318B7">
          <w:rPr>
            <w:b/>
          </w:rPr>
          <w:delText>CONSIDERING</w:delText>
        </w:r>
        <w:r w:rsidR="00A326AC" w:rsidDel="00C318B7">
          <w:rPr>
            <w:b/>
          </w:rPr>
          <w:delText xml:space="preserve"> </w:delText>
        </w:r>
      </w:del>
    </w:p>
    <w:p w14:paraId="077E971F" w14:textId="77777777" w:rsidR="001965B3" w:rsidRPr="00B96D20" w:rsidDel="00C318B7" w:rsidRDefault="001965B3" w:rsidP="001965B3">
      <w:pPr>
        <w:pStyle w:val="List1-recommendation"/>
        <w:numPr>
          <w:ilvl w:val="0"/>
          <w:numId w:val="44"/>
        </w:numPr>
        <w:rPr>
          <w:del w:id="15" w:author="Hermann.Frank" w:date="2018-08-27T08:08:00Z"/>
          <w:highlight w:val="yellow"/>
        </w:rPr>
      </w:pPr>
      <w:del w:id="16" w:author="Hermann.Frank" w:date="2018-08-27T08:08:00Z">
        <w:r w:rsidDel="00C318B7">
          <w:delText xml:space="preserve">that the three international organizations which have responsibility in the field of Port </w:delText>
        </w:r>
        <w:r w:rsidRPr="00B96D20" w:rsidDel="00C318B7">
          <w:rPr>
            <w:highlight w:val="yellow"/>
          </w:rPr>
          <w:delText>Signals namely:</w:delText>
        </w:r>
      </w:del>
    </w:p>
    <w:p w14:paraId="1E783F0E" w14:textId="77777777" w:rsidR="001965B3" w:rsidRPr="00B96D20" w:rsidDel="00C318B7" w:rsidRDefault="001965B3" w:rsidP="001965B3">
      <w:pPr>
        <w:pStyle w:val="Lista-recommendation"/>
        <w:numPr>
          <w:ilvl w:val="1"/>
          <w:numId w:val="44"/>
        </w:numPr>
        <w:rPr>
          <w:del w:id="17" w:author="Hermann.Frank" w:date="2018-08-27T08:08:00Z"/>
          <w:highlight w:val="yellow"/>
        </w:rPr>
      </w:pPr>
      <w:del w:id="18" w:author="Hermann.Frank" w:date="2018-08-27T08:08:00Z">
        <w:r w:rsidRPr="00B96D20" w:rsidDel="00C318B7">
          <w:rPr>
            <w:highlight w:val="yellow"/>
          </w:rPr>
          <w:delText>International Association of Lighthouse Authorities (IALA);</w:delText>
        </w:r>
      </w:del>
    </w:p>
    <w:p w14:paraId="0617B7CF" w14:textId="77777777" w:rsidR="001965B3" w:rsidRPr="00B96D20" w:rsidDel="00C318B7" w:rsidRDefault="001965B3" w:rsidP="001965B3">
      <w:pPr>
        <w:pStyle w:val="Lista-recommendation"/>
        <w:numPr>
          <w:ilvl w:val="1"/>
          <w:numId w:val="44"/>
        </w:numPr>
        <w:rPr>
          <w:del w:id="19" w:author="Hermann.Frank" w:date="2018-08-27T08:08:00Z"/>
          <w:highlight w:val="yellow"/>
        </w:rPr>
      </w:pPr>
      <w:del w:id="20" w:author="Hermann.Frank" w:date="2018-08-27T08:08:00Z">
        <w:r w:rsidRPr="00B96D20" w:rsidDel="00C318B7">
          <w:rPr>
            <w:highlight w:val="yellow"/>
          </w:rPr>
          <w:delText>International Association of Ports and Harbours (IAPH);</w:delText>
        </w:r>
      </w:del>
    </w:p>
    <w:p w14:paraId="56F32AC2" w14:textId="77777777" w:rsidR="001B7940" w:rsidRPr="00B96D20" w:rsidDel="00C318B7" w:rsidRDefault="001965B3" w:rsidP="001965B3">
      <w:pPr>
        <w:pStyle w:val="Lista-recommendation"/>
        <w:numPr>
          <w:ilvl w:val="1"/>
          <w:numId w:val="44"/>
        </w:numPr>
        <w:rPr>
          <w:del w:id="21" w:author="Hermann.Frank" w:date="2018-08-27T08:08:00Z"/>
          <w:highlight w:val="yellow"/>
        </w:rPr>
      </w:pPr>
      <w:del w:id="22" w:author="Hermann.Frank" w:date="2018-08-27T08:08:00Z">
        <w:r w:rsidRPr="00B96D20" w:rsidDel="00C318B7">
          <w:rPr>
            <w:highlight w:val="yellow"/>
          </w:rPr>
          <w:delText>Permanent International Association of Navigation Congresses (PIANC);</w:delText>
        </w:r>
      </w:del>
    </w:p>
    <w:p w14:paraId="49BC34E9" w14:textId="77777777" w:rsidR="001965B3" w:rsidRPr="00B96D20" w:rsidDel="00C318B7" w:rsidRDefault="001965B3" w:rsidP="001965B3">
      <w:pPr>
        <w:pStyle w:val="List1-recommendationtext"/>
        <w:rPr>
          <w:del w:id="23" w:author="Hermann.Frank" w:date="2018-08-27T08:08:00Z"/>
          <w:highlight w:val="yellow"/>
        </w:rPr>
      </w:pPr>
      <w:del w:id="24" w:author="Hermann.Frank" w:date="2018-08-27T08:08:00Z">
        <w:r w:rsidRPr="00B96D20" w:rsidDel="00C318B7">
          <w:rPr>
            <w:highlight w:val="yellow"/>
          </w:rPr>
          <w:delText>therefore jointly decided that the whole question of Port Signals should be reviewed.</w:delText>
        </w:r>
      </w:del>
    </w:p>
    <w:p w14:paraId="54469FB7" w14:textId="77777777" w:rsidR="001965B3" w:rsidRPr="00B96D20" w:rsidDel="00C318B7" w:rsidRDefault="001965B3" w:rsidP="001965B3">
      <w:pPr>
        <w:pStyle w:val="List1-recommendation"/>
        <w:numPr>
          <w:ilvl w:val="0"/>
          <w:numId w:val="44"/>
        </w:numPr>
        <w:rPr>
          <w:del w:id="25" w:author="Hermann.Frank" w:date="2018-08-27T08:08:00Z"/>
          <w:highlight w:val="yellow"/>
        </w:rPr>
      </w:pPr>
      <w:del w:id="26" w:author="Hermann.Frank" w:date="2018-08-27T08:08:00Z">
        <w:r w:rsidRPr="00B96D20" w:rsidDel="00C318B7">
          <w:rPr>
            <w:highlight w:val="yellow"/>
          </w:rPr>
          <w:delText>that in 1974 a technical committee with representatives from all three organizations, drawn from 17 countries, was set up to study not only Port Signals but also Tidal and Gale Warning Signals which were also dealt with in the Lisbon Agreement.</w:delText>
        </w:r>
      </w:del>
    </w:p>
    <w:p w14:paraId="346A1DDA" w14:textId="77777777" w:rsidR="001965B3" w:rsidRPr="00B96D20" w:rsidDel="00C318B7" w:rsidRDefault="004B153C" w:rsidP="004B153C">
      <w:pPr>
        <w:pStyle w:val="List1-recommendation"/>
        <w:numPr>
          <w:ilvl w:val="0"/>
          <w:numId w:val="44"/>
        </w:numPr>
        <w:rPr>
          <w:del w:id="27" w:author="Hermann.Frank" w:date="2018-08-27T08:08:00Z"/>
          <w:highlight w:val="yellow"/>
        </w:rPr>
      </w:pPr>
      <w:del w:id="28" w:author="Hermann.Frank" w:date="2018-08-27T08:08:00Z">
        <w:r w:rsidRPr="00B96D20" w:rsidDel="00C318B7">
          <w:rPr>
            <w:highlight w:val="yellow"/>
          </w:rPr>
          <w:delText>that Committee, assisted by a Working Group, completed its task in September 1981, and agreed a proposal on a set of Port Traffic Signals which were felt to be suitable to meet modem requirements and simple to memorise.</w:delText>
        </w:r>
      </w:del>
    </w:p>
    <w:p w14:paraId="6607FD06" w14:textId="77777777" w:rsidR="004B153C" w:rsidRPr="00B96D20" w:rsidDel="00C318B7" w:rsidRDefault="004B153C" w:rsidP="004B153C">
      <w:pPr>
        <w:pStyle w:val="List1-recommendation"/>
        <w:numPr>
          <w:ilvl w:val="0"/>
          <w:numId w:val="44"/>
        </w:numPr>
        <w:rPr>
          <w:del w:id="29" w:author="Hermann.Frank" w:date="2018-08-27T08:08:00Z"/>
          <w:highlight w:val="yellow"/>
        </w:rPr>
      </w:pPr>
      <w:del w:id="30" w:author="Hermann.Frank" w:date="2018-08-27T08:08:00Z">
        <w:r w:rsidRPr="00B96D20" w:rsidDel="00C318B7">
          <w:rPr>
            <w:highlight w:val="yellow"/>
          </w:rPr>
          <w:delText>that the proposals of the Committee were endorsed by the three sponsoring organizations to be recommended for use by their members.</w:delText>
        </w:r>
      </w:del>
    </w:p>
    <w:p w14:paraId="5B82BE4C" w14:textId="77777777" w:rsidR="00F73091" w:rsidRPr="00B96D20" w:rsidDel="00C318B7" w:rsidRDefault="004B153C" w:rsidP="00F73091">
      <w:pPr>
        <w:pStyle w:val="List1-recommendation"/>
        <w:numPr>
          <w:ilvl w:val="0"/>
          <w:numId w:val="44"/>
        </w:numPr>
        <w:rPr>
          <w:del w:id="31" w:author="Hermann.Frank" w:date="2018-08-27T08:08:00Z"/>
          <w:highlight w:val="yellow"/>
        </w:rPr>
      </w:pPr>
      <w:del w:id="32" w:author="Hermann.Frank" w:date="2018-08-27T08:08:00Z">
        <w:r w:rsidRPr="00B96D20" w:rsidDel="00C318B7">
          <w:rPr>
            <w:highlight w:val="yellow"/>
          </w:rPr>
          <w:delText xml:space="preserve">With regard to the revision of Gale Warning Signals, it was considered that this was within the province of the World Meteorological Organisation (WMO) and this organization has </w:delText>
        </w:r>
        <w:r w:rsidRPr="00B96D20" w:rsidDel="00C318B7">
          <w:rPr>
            <w:highlight w:val="yellow"/>
          </w:rPr>
          <w:lastRenderedPageBreak/>
          <w:delText>been asked to avoid in future the use of signals which may be confused with Port Traffic Signals.</w:delText>
        </w:r>
      </w:del>
    </w:p>
    <w:p w14:paraId="41CB51C3" w14:textId="77777777" w:rsidR="004B153C" w:rsidRPr="00B96D20" w:rsidDel="00C318B7" w:rsidRDefault="004B153C" w:rsidP="004B153C">
      <w:pPr>
        <w:pStyle w:val="List1-recommendation"/>
        <w:numPr>
          <w:ilvl w:val="0"/>
          <w:numId w:val="44"/>
        </w:numPr>
        <w:rPr>
          <w:del w:id="33" w:author="Hermann.Frank" w:date="2018-08-27T08:08:00Z"/>
          <w:highlight w:val="yellow"/>
        </w:rPr>
      </w:pPr>
      <w:del w:id="34" w:author="Hermann.Frank" w:date="2018-08-27T08:08:00Z">
        <w:r w:rsidRPr="00B96D20" w:rsidDel="00C318B7">
          <w:rPr>
            <w:highlight w:val="yellow"/>
          </w:rPr>
          <w:delText>In the light of available modem technology, it was decided unnecessary to lay down a uniform set of rules for tidal signals. The signals provided in the Lisbon Agreement have largely been superseded by signals with alpha-numeric displays or other direct means of indicating water depth.</w:delText>
        </w:r>
      </w:del>
    </w:p>
    <w:p w14:paraId="300C6BC0" w14:textId="77777777" w:rsidR="004B153C" w:rsidRPr="00B96D20" w:rsidRDefault="00F73091" w:rsidP="00F73091">
      <w:pPr>
        <w:pStyle w:val="List1-recommendation"/>
        <w:numPr>
          <w:ilvl w:val="0"/>
          <w:numId w:val="44"/>
        </w:numPr>
        <w:rPr>
          <w:highlight w:val="yellow"/>
        </w:rPr>
      </w:pPr>
      <w:del w:id="35" w:author="Hermann.Frank" w:date="2018-08-27T08:08:00Z">
        <w:r w:rsidRPr="00B96D20" w:rsidDel="00C318B7">
          <w:rPr>
            <w:highlight w:val="yellow"/>
          </w:rPr>
          <w:delText>the proposals of the IALA Engineering Committee.</w:delText>
        </w:r>
      </w:del>
    </w:p>
    <w:p w14:paraId="678E6A48" w14:textId="77777777" w:rsidR="00C318B7" w:rsidRDefault="00C318B7" w:rsidP="001B7940">
      <w:pPr>
        <w:pStyle w:val="Noting"/>
        <w:rPr>
          <w:ins w:id="36" w:author="Hermann.Frank" w:date="2018-08-27T08:08:00Z"/>
          <w:b/>
        </w:rPr>
      </w:pPr>
      <w:ins w:id="37" w:author="Hermann.Frank" w:date="2018-08-27T08:08:00Z">
        <w:r>
          <w:rPr>
            <w:b/>
          </w:rPr>
          <w:t xml:space="preserve">NOTING </w:t>
        </w:r>
        <w:r w:rsidRPr="00C318B7">
          <w:t>that this document only applies to Marine Aid-to-Navigation lights installed after the date of this publication.</w:t>
        </w:r>
      </w:ins>
    </w:p>
    <w:p w14:paraId="5D903B93" w14:textId="77777777" w:rsidR="00C318B7" w:rsidRDefault="00C318B7" w:rsidP="001B7940">
      <w:pPr>
        <w:pStyle w:val="Noting"/>
        <w:rPr>
          <w:b/>
        </w:rPr>
      </w:pPr>
      <w:r w:rsidRPr="00B96D20">
        <w:rPr>
          <w:b/>
        </w:rPr>
        <w:t>ADOPTS</w:t>
      </w:r>
      <w:r>
        <w:t xml:space="preserve"> </w:t>
      </w:r>
      <w:r w:rsidRPr="00B96D20">
        <w:t>the Principles, Rules and Port Traffic signals set out in the Annex to this Recommendation</w:t>
      </w:r>
      <w:r>
        <w:t>,</w:t>
      </w:r>
    </w:p>
    <w:p w14:paraId="014A5411" w14:textId="77777777" w:rsidR="00B96D2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1B87C59A" w14:textId="77777777" w:rsidR="00B9146E" w:rsidRPr="00B9146E" w:rsidRDefault="00B9146E" w:rsidP="00B96D20">
      <w:pPr>
        <w:pStyle w:val="Noting"/>
      </w:pPr>
      <w:r>
        <w:rPr>
          <w:b/>
        </w:rPr>
        <w:t>RECOMMENDS</w:t>
      </w:r>
      <w:r>
        <w:t xml:space="preserve"> </w:t>
      </w:r>
      <w:r w:rsidR="00B96D20">
        <w:t>that National Members and other Lighthouse Authorities providing Port Traffic Signals ensure they comply with the principles, rules and port traffic signals set out in the Annex to this Recommendation.</w:t>
      </w:r>
    </w:p>
    <w:bookmarkEnd w:id="1"/>
    <w:p w14:paraId="42B46BFB" w14:textId="77777777" w:rsidR="005A19E9" w:rsidRDefault="005A19E9" w:rsidP="005A19E9">
      <w:pPr>
        <w:pStyle w:val="BodyText"/>
        <w:rPr>
          <w:lang w:eastAsia="en-GB"/>
        </w:rPr>
      </w:pPr>
    </w:p>
    <w:p w14:paraId="1E9F42A8" w14:textId="77777777" w:rsidR="005A19E9" w:rsidRDefault="005A19E9" w:rsidP="005A19E9">
      <w:pPr>
        <w:pStyle w:val="BodyText"/>
        <w:rPr>
          <w:lang w:eastAsia="en-GB"/>
        </w:rPr>
      </w:pPr>
    </w:p>
    <w:p w14:paraId="5ECCE751" w14:textId="77777777" w:rsidR="005A19E9" w:rsidRDefault="005A19E9" w:rsidP="005A19E9">
      <w:pPr>
        <w:pStyle w:val="BodyText"/>
        <w:rPr>
          <w:lang w:eastAsia="en-GB"/>
        </w:rPr>
      </w:pPr>
    </w:p>
    <w:p w14:paraId="75D308C8" w14:textId="77777777" w:rsidR="005A19E9" w:rsidRDefault="005A19E9" w:rsidP="005A19E9">
      <w:pPr>
        <w:pStyle w:val="BodyText"/>
        <w:rPr>
          <w:lang w:eastAsia="en-GB"/>
        </w:rPr>
      </w:pPr>
    </w:p>
    <w:p w14:paraId="3C04D240" w14:textId="77777777" w:rsidR="00B96D20" w:rsidRDefault="00B96D20">
      <w:pPr>
        <w:spacing w:after="200" w:line="276" w:lineRule="auto"/>
        <w:rPr>
          <w:b/>
          <w:color w:val="009FDF"/>
          <w:sz w:val="48"/>
          <w:szCs w:val="48"/>
          <w:lang w:eastAsia="en-GB"/>
        </w:rPr>
      </w:pPr>
      <w:r>
        <w:rPr>
          <w:b/>
          <w:color w:val="009FDF"/>
          <w:sz w:val="48"/>
          <w:szCs w:val="48"/>
          <w:lang w:eastAsia="en-GB"/>
        </w:rPr>
        <w:br w:type="page"/>
      </w:r>
    </w:p>
    <w:p w14:paraId="2002A2D1"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lastRenderedPageBreak/>
        <w:t>ANNEX</w:t>
      </w:r>
    </w:p>
    <w:p w14:paraId="202CDCEE" w14:textId="77777777" w:rsidR="005A19E9" w:rsidRPr="00CA48E6" w:rsidRDefault="005A19E9" w:rsidP="005A19E9">
      <w:pPr>
        <w:pStyle w:val="BodyText"/>
        <w:spacing w:after="600"/>
        <w:jc w:val="center"/>
        <w:rPr>
          <w:b/>
          <w:color w:val="009FDF"/>
          <w:sz w:val="24"/>
          <w:szCs w:val="24"/>
          <w:lang w:eastAsia="en-GB"/>
        </w:rPr>
      </w:pPr>
      <w:r w:rsidRPr="00CA48E6">
        <w:rPr>
          <w:b/>
          <w:color w:val="009FDF"/>
          <w:sz w:val="24"/>
          <w:szCs w:val="24"/>
          <w:lang w:eastAsia="en-GB"/>
        </w:rPr>
        <w:t>TO</w:t>
      </w:r>
    </w:p>
    <w:p w14:paraId="7424685B"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 xml:space="preserve">IALA RECOMMENDATION </w:t>
      </w:r>
      <w:r w:rsidR="00B528CD">
        <w:rPr>
          <w:b/>
          <w:color w:val="009FDF"/>
          <w:sz w:val="48"/>
          <w:szCs w:val="48"/>
          <w:lang w:eastAsia="en-GB"/>
        </w:rPr>
        <w:t>R0111</w:t>
      </w:r>
    </w:p>
    <w:p w14:paraId="33C4595B" w14:textId="77777777" w:rsidR="005A19E9" w:rsidRPr="00CA48E6" w:rsidRDefault="005A19E9" w:rsidP="005A19E9">
      <w:pPr>
        <w:pStyle w:val="BodyText"/>
        <w:spacing w:after="600"/>
        <w:jc w:val="center"/>
        <w:rPr>
          <w:b/>
          <w:color w:val="009FDF"/>
          <w:sz w:val="24"/>
          <w:szCs w:val="24"/>
          <w:lang w:eastAsia="en-GB"/>
        </w:rPr>
      </w:pPr>
      <w:r w:rsidRPr="00CA48E6">
        <w:rPr>
          <w:b/>
          <w:color w:val="009FDF"/>
          <w:sz w:val="24"/>
          <w:szCs w:val="24"/>
          <w:lang w:eastAsia="en-GB"/>
        </w:rPr>
        <w:t>ON</w:t>
      </w:r>
    </w:p>
    <w:p w14:paraId="0EA4B9ED" w14:textId="77777777" w:rsidR="005A19E9" w:rsidRPr="00CA48E6" w:rsidRDefault="00B528CD" w:rsidP="005A19E9">
      <w:pPr>
        <w:pStyle w:val="BodyText"/>
        <w:jc w:val="center"/>
        <w:rPr>
          <w:color w:val="009FDF"/>
          <w:lang w:eastAsia="en-GB"/>
        </w:rPr>
      </w:pPr>
      <w:r>
        <w:rPr>
          <w:b/>
          <w:color w:val="009FDF"/>
          <w:sz w:val="48"/>
          <w:szCs w:val="48"/>
          <w:lang w:eastAsia="en-GB"/>
        </w:rPr>
        <w:t>PORT TRAFFIC SIGNALS</w:t>
      </w:r>
    </w:p>
    <w:p w14:paraId="607D5F9C" w14:textId="77777777" w:rsidR="005A19E9" w:rsidRPr="00A670EB" w:rsidRDefault="005A19E9" w:rsidP="005A19E9">
      <w:pPr>
        <w:pStyle w:val="BodyText"/>
        <w:rPr>
          <w:lang w:eastAsia="en-GB"/>
        </w:rPr>
      </w:pPr>
    </w:p>
    <w:p w14:paraId="44C9CB73" w14:textId="77777777" w:rsidR="005A19E9" w:rsidRDefault="005A19E9" w:rsidP="005A19E9">
      <w:pPr>
        <w:pStyle w:val="BodyText"/>
        <w:rPr>
          <w:lang w:eastAsia="en-GB"/>
        </w:rPr>
        <w:sectPr w:rsidR="005A19E9" w:rsidSect="0083218D">
          <w:headerReference w:type="even" r:id="rId18"/>
          <w:headerReference w:type="default" r:id="rId19"/>
          <w:headerReference w:type="first" r:id="rId20"/>
          <w:pgSz w:w="11906" w:h="16838" w:code="9"/>
          <w:pgMar w:top="567" w:right="794" w:bottom="567" w:left="907" w:header="850" w:footer="850" w:gutter="0"/>
          <w:cols w:space="708"/>
          <w:docGrid w:linePitch="360"/>
        </w:sectPr>
      </w:pPr>
    </w:p>
    <w:p w14:paraId="0C8EC436" w14:textId="77777777" w:rsidR="00B54856" w:rsidRPr="00B54856" w:rsidRDefault="007B395C">
      <w:pPr>
        <w:pStyle w:val="TOC1"/>
        <w:rPr>
          <w:b w:val="0"/>
          <w:color w:val="auto"/>
          <w:sz w:val="22"/>
          <w:szCs w:val="22"/>
          <w:lang w:val="en-US" w:eastAsia="de-DE"/>
        </w:rPr>
      </w:pPr>
      <w:r>
        <w:lastRenderedPageBreak/>
        <w:fldChar w:fldCharType="begin"/>
      </w:r>
      <w:r>
        <w:instrText xml:space="preserve"> TOC \o "1-3" \t "Annex,4,APPENDIX,5" </w:instrText>
      </w:r>
      <w:r>
        <w:fldChar w:fldCharType="separate"/>
      </w:r>
      <w:r w:rsidR="00B54856" w:rsidRPr="00F30EED">
        <w:t>1</w:t>
      </w:r>
      <w:r w:rsidR="00B54856" w:rsidRPr="00B54856">
        <w:rPr>
          <w:b w:val="0"/>
          <w:color w:val="auto"/>
          <w:sz w:val="22"/>
          <w:szCs w:val="22"/>
          <w:lang w:val="en-US" w:eastAsia="de-DE"/>
        </w:rPr>
        <w:tab/>
      </w:r>
      <w:r w:rsidR="00B54856">
        <w:t>PRINCIPLES</w:t>
      </w:r>
      <w:r w:rsidR="00B54856">
        <w:tab/>
      </w:r>
      <w:r w:rsidR="00B54856">
        <w:fldChar w:fldCharType="begin"/>
      </w:r>
      <w:r w:rsidR="00B54856">
        <w:instrText xml:space="preserve"> PAGEREF _Toc523143220 \h </w:instrText>
      </w:r>
      <w:r w:rsidR="00B54856">
        <w:fldChar w:fldCharType="separate"/>
      </w:r>
      <w:r w:rsidR="00B54856">
        <w:t>7</w:t>
      </w:r>
      <w:r w:rsidR="00B54856">
        <w:fldChar w:fldCharType="end"/>
      </w:r>
    </w:p>
    <w:p w14:paraId="5C09FF64" w14:textId="77777777" w:rsidR="00B54856" w:rsidRPr="00B54856" w:rsidRDefault="00B54856">
      <w:pPr>
        <w:pStyle w:val="TOC1"/>
        <w:rPr>
          <w:b w:val="0"/>
          <w:color w:val="auto"/>
          <w:sz w:val="22"/>
          <w:szCs w:val="22"/>
          <w:lang w:val="en-US" w:eastAsia="de-DE"/>
        </w:rPr>
      </w:pPr>
      <w:r w:rsidRPr="00F30EED">
        <w:t>2</w:t>
      </w:r>
      <w:r w:rsidRPr="00B54856">
        <w:rPr>
          <w:b w:val="0"/>
          <w:color w:val="auto"/>
          <w:sz w:val="22"/>
          <w:szCs w:val="22"/>
          <w:lang w:val="en-US" w:eastAsia="de-DE"/>
        </w:rPr>
        <w:tab/>
      </w:r>
      <w:r>
        <w:t>Rules for port traffic signals</w:t>
      </w:r>
      <w:r>
        <w:tab/>
      </w:r>
      <w:r>
        <w:fldChar w:fldCharType="begin"/>
      </w:r>
      <w:r>
        <w:instrText xml:space="preserve"> PAGEREF _Toc523143221 \h </w:instrText>
      </w:r>
      <w:r>
        <w:fldChar w:fldCharType="separate"/>
      </w:r>
      <w:r>
        <w:t>8</w:t>
      </w:r>
      <w:r>
        <w:fldChar w:fldCharType="end"/>
      </w:r>
    </w:p>
    <w:p w14:paraId="06978CE1" w14:textId="77777777" w:rsidR="00B54856" w:rsidRPr="00B54856" w:rsidRDefault="00B54856">
      <w:pPr>
        <w:pStyle w:val="TOC1"/>
        <w:rPr>
          <w:b w:val="0"/>
          <w:color w:val="auto"/>
          <w:sz w:val="22"/>
          <w:szCs w:val="22"/>
          <w:lang w:val="en-US" w:eastAsia="de-DE"/>
        </w:rPr>
      </w:pPr>
      <w:r w:rsidRPr="00F30EED">
        <w:t>3</w:t>
      </w:r>
      <w:r w:rsidRPr="00B54856">
        <w:rPr>
          <w:b w:val="0"/>
          <w:color w:val="auto"/>
          <w:sz w:val="22"/>
          <w:szCs w:val="22"/>
          <w:lang w:val="en-US" w:eastAsia="de-DE"/>
        </w:rPr>
        <w:tab/>
      </w:r>
      <w:r>
        <w:t>Codes and Messages</w:t>
      </w:r>
      <w:r>
        <w:tab/>
      </w:r>
      <w:r>
        <w:fldChar w:fldCharType="begin"/>
      </w:r>
      <w:r>
        <w:instrText xml:space="preserve"> PAGEREF _Toc523143222 \h </w:instrText>
      </w:r>
      <w:r>
        <w:fldChar w:fldCharType="separate"/>
      </w:r>
      <w:r>
        <w:t>8</w:t>
      </w:r>
      <w:r>
        <w:fldChar w:fldCharType="end"/>
      </w:r>
    </w:p>
    <w:p w14:paraId="7F043647" w14:textId="77777777" w:rsidR="00B54856" w:rsidRPr="00B54856" w:rsidRDefault="00B54856">
      <w:pPr>
        <w:pStyle w:val="TOC2"/>
        <w:rPr>
          <w:color w:val="auto"/>
          <w:szCs w:val="22"/>
          <w:lang w:val="en-US" w:eastAsia="de-DE"/>
        </w:rPr>
      </w:pPr>
      <w:r w:rsidRPr="00F30EED">
        <w:t>3.1</w:t>
      </w:r>
      <w:r w:rsidRPr="00B54856">
        <w:rPr>
          <w:color w:val="auto"/>
          <w:szCs w:val="22"/>
          <w:lang w:val="en-US" w:eastAsia="de-DE"/>
        </w:rPr>
        <w:tab/>
      </w:r>
      <w:r>
        <w:t>Main Messages</w:t>
      </w:r>
      <w:r>
        <w:tab/>
      </w:r>
      <w:r>
        <w:fldChar w:fldCharType="begin"/>
      </w:r>
      <w:r>
        <w:instrText xml:space="preserve"> PAGEREF _Toc523143223 \h </w:instrText>
      </w:r>
      <w:r>
        <w:fldChar w:fldCharType="separate"/>
      </w:r>
      <w:r>
        <w:t>8</w:t>
      </w:r>
      <w:r>
        <w:fldChar w:fldCharType="end"/>
      </w:r>
    </w:p>
    <w:p w14:paraId="5FA337E1" w14:textId="77777777" w:rsidR="00B54856" w:rsidRPr="00B54856" w:rsidRDefault="00B54856">
      <w:pPr>
        <w:pStyle w:val="TOC2"/>
        <w:rPr>
          <w:color w:val="auto"/>
          <w:szCs w:val="22"/>
          <w:lang w:val="en-US" w:eastAsia="de-DE"/>
        </w:rPr>
      </w:pPr>
      <w:r w:rsidRPr="00B54856">
        <w:rPr>
          <w:color w:val="auto"/>
          <w:szCs w:val="22"/>
          <w:lang w:val="en-US" w:eastAsia="de-DE"/>
        </w:rPr>
        <w:tab/>
      </w:r>
      <w:r>
        <w:t xml:space="preserve">Additional Information </w:t>
      </w:r>
      <w:r>
        <w:tab/>
      </w:r>
      <w:r>
        <w:fldChar w:fldCharType="begin"/>
      </w:r>
      <w:r>
        <w:instrText xml:space="preserve"> PAGEREF _Toc523143224 \h </w:instrText>
      </w:r>
      <w:r>
        <w:fldChar w:fldCharType="separate"/>
      </w:r>
      <w:r>
        <w:t>9</w:t>
      </w:r>
      <w:r>
        <w:fldChar w:fldCharType="end"/>
      </w:r>
    </w:p>
    <w:p w14:paraId="13A396C5" w14:textId="77777777" w:rsidR="00B54856" w:rsidRPr="00385A64" w:rsidRDefault="00B54856">
      <w:pPr>
        <w:pStyle w:val="TOC1"/>
        <w:rPr>
          <w:b w:val="0"/>
          <w:color w:val="auto"/>
          <w:sz w:val="22"/>
          <w:szCs w:val="22"/>
          <w:lang w:val="en-US" w:eastAsia="de-DE"/>
        </w:rPr>
      </w:pPr>
      <w:r w:rsidRPr="00F30EED">
        <w:t>4</w:t>
      </w:r>
      <w:r w:rsidRPr="00385A64">
        <w:rPr>
          <w:b w:val="0"/>
          <w:color w:val="auto"/>
          <w:sz w:val="22"/>
          <w:szCs w:val="22"/>
          <w:lang w:val="en-US" w:eastAsia="de-DE"/>
        </w:rPr>
        <w:tab/>
      </w:r>
      <w:r>
        <w:t>REFERENCES</w:t>
      </w:r>
      <w:r>
        <w:tab/>
      </w:r>
      <w:r>
        <w:fldChar w:fldCharType="begin"/>
      </w:r>
      <w:r>
        <w:instrText xml:space="preserve"> PAGEREF _Toc523143225 \h </w:instrText>
      </w:r>
      <w:r>
        <w:fldChar w:fldCharType="separate"/>
      </w:r>
      <w:r>
        <w:t>9</w:t>
      </w:r>
      <w:r>
        <w:fldChar w:fldCharType="end"/>
      </w:r>
    </w:p>
    <w:p w14:paraId="05DBC9DA" w14:textId="77777777" w:rsidR="005A19E9" w:rsidRDefault="007B395C" w:rsidP="005A19E9">
      <w:pPr>
        <w:pStyle w:val="BodyText"/>
      </w:pPr>
      <w:r>
        <w:rPr>
          <w:rFonts w:eastAsiaTheme="minorEastAsia"/>
          <w:noProof/>
          <w:color w:val="009FDF"/>
          <w:sz w:val="24"/>
          <w:szCs w:val="24"/>
          <w:lang w:eastAsia="en-GB"/>
        </w:rPr>
        <w:fldChar w:fldCharType="end"/>
      </w:r>
    </w:p>
    <w:p w14:paraId="5BDB7235" w14:textId="77777777" w:rsidR="005A19E9" w:rsidRDefault="005A19E9" w:rsidP="005A19E9">
      <w:pPr>
        <w:pStyle w:val="ListofFigures"/>
      </w:pPr>
      <w:r>
        <w:t>List of Tables</w:t>
      </w:r>
    </w:p>
    <w:p w14:paraId="0CB93612" w14:textId="77777777" w:rsidR="00B54856" w:rsidRPr="00B54856" w:rsidRDefault="00920E23">
      <w:pPr>
        <w:pStyle w:val="TableofFigures"/>
        <w:rPr>
          <w:b w:val="0"/>
          <w:i w:val="0"/>
          <w:color w:val="auto"/>
          <w:sz w:val="22"/>
          <w:szCs w:val="22"/>
          <w:lang w:val="en-US" w:eastAsia="de-DE"/>
        </w:rPr>
      </w:pPr>
      <w:r>
        <w:rPr>
          <w:color w:val="00558C" w:themeColor="accent1"/>
        </w:rPr>
        <w:fldChar w:fldCharType="begin"/>
      </w:r>
      <w:r>
        <w:instrText xml:space="preserve"> TOC \t "Table caption" \c </w:instrText>
      </w:r>
      <w:r>
        <w:rPr>
          <w:color w:val="00558C" w:themeColor="accent1"/>
        </w:rPr>
        <w:fldChar w:fldCharType="separate"/>
      </w:r>
      <w:r w:rsidR="00B54856">
        <w:t>Table 1</w:t>
      </w:r>
      <w:r w:rsidR="00B54856" w:rsidRPr="00B54856">
        <w:rPr>
          <w:b w:val="0"/>
          <w:i w:val="0"/>
          <w:color w:val="auto"/>
          <w:sz w:val="22"/>
          <w:szCs w:val="22"/>
          <w:lang w:val="en-US" w:eastAsia="de-DE"/>
        </w:rPr>
        <w:tab/>
      </w:r>
      <w:r w:rsidR="00B54856">
        <w:t>Main messages</w:t>
      </w:r>
      <w:r w:rsidR="00B54856">
        <w:tab/>
      </w:r>
      <w:r w:rsidR="00B54856">
        <w:fldChar w:fldCharType="begin"/>
      </w:r>
      <w:r w:rsidR="00B54856">
        <w:instrText xml:space="preserve"> PAGEREF _Toc523143226 \h </w:instrText>
      </w:r>
      <w:r w:rsidR="00B54856">
        <w:fldChar w:fldCharType="separate"/>
      </w:r>
      <w:r w:rsidR="00B54856">
        <w:t>9</w:t>
      </w:r>
      <w:r w:rsidR="00B54856">
        <w:fldChar w:fldCharType="end"/>
      </w:r>
    </w:p>
    <w:p w14:paraId="385C09B6" w14:textId="77777777" w:rsidR="00B54856" w:rsidRPr="00B54856" w:rsidRDefault="00B54856">
      <w:pPr>
        <w:pStyle w:val="TableofFigures"/>
        <w:rPr>
          <w:b w:val="0"/>
          <w:i w:val="0"/>
          <w:color w:val="auto"/>
          <w:sz w:val="22"/>
          <w:szCs w:val="22"/>
          <w:lang w:val="en-US" w:eastAsia="de-DE"/>
        </w:rPr>
      </w:pPr>
      <w:r w:rsidRPr="001648CF">
        <w:t>Table 2</w:t>
      </w:r>
      <w:r w:rsidRPr="00B54856">
        <w:rPr>
          <w:b w:val="0"/>
          <w:i w:val="0"/>
          <w:color w:val="auto"/>
          <w:sz w:val="22"/>
          <w:szCs w:val="22"/>
          <w:lang w:val="en-US" w:eastAsia="de-DE"/>
        </w:rPr>
        <w:tab/>
      </w:r>
      <w:r>
        <w:t>Exemption signals and messages</w:t>
      </w:r>
      <w:r>
        <w:tab/>
      </w:r>
      <w:r>
        <w:fldChar w:fldCharType="begin"/>
      </w:r>
      <w:r>
        <w:instrText xml:space="preserve"> PAGEREF _Toc523143227 \h </w:instrText>
      </w:r>
      <w:r>
        <w:fldChar w:fldCharType="separate"/>
      </w:r>
      <w:r>
        <w:t>9</w:t>
      </w:r>
      <w:r>
        <w:fldChar w:fldCharType="end"/>
      </w:r>
    </w:p>
    <w:p w14:paraId="3DED554C" w14:textId="77777777" w:rsidR="005A19E9" w:rsidRDefault="00920E23" w:rsidP="005A19E9">
      <w:pPr>
        <w:pStyle w:val="BodyText"/>
      </w:pPr>
      <w:r>
        <w:fldChar w:fldCharType="end"/>
      </w:r>
    </w:p>
    <w:p w14:paraId="54EE17B4" w14:textId="77777777" w:rsidR="005A19E9" w:rsidRPr="00385A64" w:rsidRDefault="005A19E9" w:rsidP="005A19E9">
      <w:pPr>
        <w:pStyle w:val="ListofFigures"/>
        <w:rPr>
          <w:lang w:val="de-DE"/>
        </w:rPr>
      </w:pPr>
      <w:r w:rsidRPr="00385A64">
        <w:rPr>
          <w:lang w:val="de-DE"/>
        </w:rPr>
        <w:t>List of Figures</w:t>
      </w:r>
    </w:p>
    <w:p w14:paraId="4D103F17" w14:textId="77777777" w:rsidR="005A19E9" w:rsidRPr="00B54856" w:rsidRDefault="00920E23" w:rsidP="005A19E9">
      <w:pPr>
        <w:pStyle w:val="BodyText"/>
        <w:rPr>
          <w:lang w:val="de-DE"/>
        </w:rPr>
      </w:pPr>
      <w:r>
        <w:rPr>
          <w:rFonts w:eastAsiaTheme="minorEastAsia"/>
          <w:b/>
          <w:i/>
          <w:noProof/>
          <w:color w:val="00558C" w:themeColor="accent1"/>
          <w:sz w:val="24"/>
          <w:szCs w:val="24"/>
          <w:lang w:eastAsia="en-GB"/>
        </w:rPr>
        <w:fldChar w:fldCharType="begin"/>
      </w:r>
      <w:r w:rsidRPr="00B54856">
        <w:rPr>
          <w:lang w:val="de-DE"/>
        </w:rPr>
        <w:instrText xml:space="preserve"> TOC \t "Figure caption" \c </w:instrText>
      </w:r>
      <w:r>
        <w:rPr>
          <w:rFonts w:eastAsiaTheme="minorEastAsia"/>
          <w:b/>
          <w:i/>
          <w:noProof/>
          <w:color w:val="00558C" w:themeColor="accent1"/>
          <w:sz w:val="24"/>
          <w:szCs w:val="24"/>
          <w:lang w:eastAsia="en-GB"/>
        </w:rPr>
        <w:fldChar w:fldCharType="separate"/>
      </w:r>
      <w:r w:rsidR="00B54856">
        <w:rPr>
          <w:rFonts w:eastAsiaTheme="minorEastAsia"/>
          <w:bCs/>
          <w:i/>
          <w:noProof/>
          <w:color w:val="00558C" w:themeColor="accent1"/>
          <w:sz w:val="24"/>
          <w:szCs w:val="24"/>
          <w:lang w:val="de-DE" w:eastAsia="en-GB"/>
        </w:rPr>
        <w:t>Es konnten keine Einträge für ein Abbildungsverzeichnis gefunden werden.</w:t>
      </w:r>
      <w:r>
        <w:fldChar w:fldCharType="end"/>
      </w:r>
    </w:p>
    <w:p w14:paraId="03512203" w14:textId="77777777" w:rsidR="005A19E9" w:rsidRPr="00385A64" w:rsidRDefault="005A19E9" w:rsidP="005A19E9">
      <w:pPr>
        <w:pStyle w:val="ListofFigures"/>
        <w:rPr>
          <w:lang w:val="de-DE"/>
        </w:rPr>
      </w:pPr>
      <w:r w:rsidRPr="00385A64">
        <w:rPr>
          <w:lang w:val="de-DE"/>
        </w:rPr>
        <w:t>List of Equations</w:t>
      </w:r>
    </w:p>
    <w:p w14:paraId="5A927999" w14:textId="77777777" w:rsidR="00920E23" w:rsidRPr="00B54856" w:rsidRDefault="00920E23" w:rsidP="00920E23">
      <w:pPr>
        <w:pStyle w:val="BodyText"/>
        <w:rPr>
          <w:lang w:val="de-DE"/>
        </w:rPr>
      </w:pPr>
      <w:r>
        <w:rPr>
          <w:rFonts w:eastAsiaTheme="minorEastAsia"/>
          <w:b/>
          <w:i/>
          <w:noProof/>
          <w:color w:val="00558C" w:themeColor="accent1"/>
          <w:sz w:val="24"/>
          <w:szCs w:val="24"/>
          <w:lang w:eastAsia="en-GB"/>
        </w:rPr>
        <w:fldChar w:fldCharType="begin"/>
      </w:r>
      <w:r w:rsidRPr="00B54856">
        <w:rPr>
          <w:lang w:val="de-DE"/>
        </w:rPr>
        <w:instrText xml:space="preserve"> TOC \t "Equation caption" \c </w:instrText>
      </w:r>
      <w:r>
        <w:rPr>
          <w:rFonts w:eastAsiaTheme="minorEastAsia"/>
          <w:b/>
          <w:i/>
          <w:noProof/>
          <w:color w:val="00558C" w:themeColor="accent1"/>
          <w:sz w:val="24"/>
          <w:szCs w:val="24"/>
          <w:lang w:eastAsia="en-GB"/>
        </w:rPr>
        <w:fldChar w:fldCharType="separate"/>
      </w:r>
      <w:r w:rsidR="00B54856">
        <w:rPr>
          <w:rFonts w:eastAsiaTheme="minorEastAsia"/>
          <w:bCs/>
          <w:i/>
          <w:noProof/>
          <w:color w:val="00558C" w:themeColor="accent1"/>
          <w:sz w:val="24"/>
          <w:szCs w:val="24"/>
          <w:lang w:val="de-DE" w:eastAsia="en-GB"/>
        </w:rPr>
        <w:t>Es konnten keine Einträge für ein Abbildungsverzeichnis gefunden werden.</w:t>
      </w:r>
      <w:r>
        <w:fldChar w:fldCharType="end"/>
      </w:r>
    </w:p>
    <w:p w14:paraId="404FB861" w14:textId="77777777" w:rsidR="005A19E9" w:rsidRPr="00B54856" w:rsidRDefault="005A19E9" w:rsidP="005A19E9">
      <w:pPr>
        <w:pStyle w:val="BodyText"/>
        <w:rPr>
          <w:lang w:val="de-DE"/>
        </w:rPr>
      </w:pPr>
    </w:p>
    <w:p w14:paraId="4D612AE4" w14:textId="77777777" w:rsidR="00995229" w:rsidRPr="00B54856" w:rsidRDefault="00995229" w:rsidP="005A19E9">
      <w:pPr>
        <w:pStyle w:val="BodyText"/>
        <w:rPr>
          <w:lang w:val="de-DE"/>
        </w:rPr>
        <w:sectPr w:rsidR="00995229" w:rsidRPr="00B54856"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23B75BE0" w14:textId="77777777" w:rsidR="005A19E9" w:rsidRDefault="00370F5B" w:rsidP="00995229">
      <w:pPr>
        <w:pStyle w:val="Heading1"/>
      </w:pPr>
      <w:bookmarkStart w:id="38" w:name="_Toc523143220"/>
      <w:r>
        <w:lastRenderedPageBreak/>
        <w:t>PRINCIPLES</w:t>
      </w:r>
      <w:bookmarkEnd w:id="38"/>
    </w:p>
    <w:p w14:paraId="4C4C5B31" w14:textId="77777777" w:rsidR="00995229" w:rsidRDefault="00995229" w:rsidP="00995229">
      <w:pPr>
        <w:pStyle w:val="Heading1separatationline"/>
      </w:pPr>
    </w:p>
    <w:p w14:paraId="28535732" w14:textId="77777777" w:rsidR="006F0946" w:rsidRDefault="002A5FD1" w:rsidP="00370F5B">
      <w:pPr>
        <w:pStyle w:val="BodyText"/>
        <w:rPr>
          <w:ins w:id="39" w:author="Hermann.Frank" w:date="2018-08-27T14:01:00Z"/>
        </w:rPr>
      </w:pPr>
      <w:ins w:id="40" w:author="Hermann.Frank" w:date="2018-08-27T08:19:00Z">
        <w:r>
          <w:t>A p</w:t>
        </w:r>
      </w:ins>
      <w:ins w:id="41" w:author="Hermann.Frank" w:date="2018-08-27T08:17:00Z">
        <w:r>
          <w:t xml:space="preserve">ort traffic signals </w:t>
        </w:r>
      </w:ins>
      <w:ins w:id="42" w:author="Hermann.Frank" w:date="2018-08-27T08:19:00Z">
        <w:r>
          <w:t xml:space="preserve">shows a special arrangement of lights </w:t>
        </w:r>
        <w:r w:rsidR="006F0946">
          <w:t>of different colours.</w:t>
        </w:r>
      </w:ins>
      <w:ins w:id="43" w:author="Hermann.Frank" w:date="2018-08-27T14:00:00Z">
        <w:r w:rsidR="006F0946">
          <w:t xml:space="preserve"> The arrangement specifies a code which gives information to the mariner.</w:t>
        </w:r>
      </w:ins>
    </w:p>
    <w:p w14:paraId="2044DE53" w14:textId="77777777" w:rsidR="002A5FD1" w:rsidRDefault="006F0946" w:rsidP="00370F5B">
      <w:pPr>
        <w:pStyle w:val="BodyText"/>
        <w:rPr>
          <w:ins w:id="44" w:author="Hermann.Frank" w:date="2018-08-27T14:06:00Z"/>
        </w:rPr>
      </w:pPr>
      <w:ins w:id="45" w:author="Hermann.Frank" w:date="2018-08-27T14:01:00Z">
        <w:r>
          <w:t>The main purpose of the code is to control the traffic movements in ports or port approach.</w:t>
        </w:r>
      </w:ins>
      <w:ins w:id="46" w:author="Hermann.Frank" w:date="2018-08-27T14:02:00Z">
        <w:r>
          <w:t xml:space="preserve"> The</w:t>
        </w:r>
      </w:ins>
      <w:ins w:id="47" w:author="Hermann.Frank" w:date="2018-08-27T14:03:00Z">
        <w:r>
          <w:t xml:space="preserve"> </w:t>
        </w:r>
      </w:ins>
      <w:ins w:id="48" w:author="Hermann.Frank" w:date="2018-08-27T14:02:00Z">
        <w:r>
          <w:t>code may be used as well at locks or movable bridges, when no other conflicting rules exist.</w:t>
        </w:r>
      </w:ins>
    </w:p>
    <w:p w14:paraId="0D11E2BC" w14:textId="77777777" w:rsidR="00370F5B" w:rsidRDefault="00370F5B" w:rsidP="00370F5B">
      <w:pPr>
        <w:pStyle w:val="BodyText"/>
      </w:pPr>
      <w:del w:id="49" w:author="Hermann.Frank" w:date="2018-08-27T14:04:00Z">
        <w:r w:rsidRPr="00370F5B" w:rsidDel="006F0946">
          <w:delText>It is intended that the rules for Port Traffic Signals shall be followed to control traffic movements in ports and port approaches. However, where no other conflicting rules exist, the appropriate authority may also use them to control traffic in other situations: for instance at locks or movable bridges. In view of the availability of modem technology, only lights are used.</w:delText>
        </w:r>
      </w:del>
    </w:p>
    <w:p w14:paraId="0233EBD7" w14:textId="77777777" w:rsidR="00B93704" w:rsidRDefault="00370F5B" w:rsidP="00370F5B">
      <w:pPr>
        <w:pStyle w:val="BodyText"/>
      </w:pPr>
      <w:r w:rsidRPr="00370F5B">
        <w:t>The basis of the system is that there are:</w:t>
      </w:r>
    </w:p>
    <w:p w14:paraId="1CEB4AA9" w14:textId="77777777" w:rsidR="00370F5B" w:rsidRDefault="00370F5B" w:rsidP="00370F5B">
      <w:pPr>
        <w:pStyle w:val="Lista"/>
      </w:pPr>
      <w:r w:rsidRPr="00370F5B">
        <w:t>Main messages, which should be displayed through simple signals easy for the mariner to commit to memory.</w:t>
      </w:r>
    </w:p>
    <w:p w14:paraId="099BE7AD" w14:textId="77777777" w:rsidR="009016BF" w:rsidRDefault="00370F5B" w:rsidP="009016BF">
      <w:pPr>
        <w:pStyle w:val="Lista"/>
      </w:pPr>
      <w:r w:rsidRPr="00370F5B">
        <w:t>Additional information, for instance for ports with a complex layout, or complicated traffic situation, which can be displayed through the use of auxiliary signals exhibited together with the main ones, the comprehension of which would need the use of nautical documents.</w:t>
      </w:r>
    </w:p>
    <w:p w14:paraId="3D139DC2" w14:textId="77777777" w:rsidR="009016BF" w:rsidRDefault="009016BF" w:rsidP="009016BF">
      <w:pPr>
        <w:pStyle w:val="BodyText"/>
      </w:pPr>
      <w:ins w:id="50" w:author="Hermann.Frank" w:date="2018-08-27T14:17:00Z">
        <w:r>
          <w:t xml:space="preserve">Remark: </w:t>
        </w:r>
      </w:ins>
      <w:ins w:id="51" w:author="Hermann.Frank" w:date="2018-08-27T14:06:00Z">
        <w:r>
          <w:t>Port traffic</w:t>
        </w:r>
      </w:ins>
      <w:ins w:id="52" w:author="Hermann.Frank" w:date="2018-08-27T14:16:00Z">
        <w:r>
          <w:t>, lock and movable bridge</w:t>
        </w:r>
      </w:ins>
      <w:ins w:id="53" w:author="Hermann.Frank" w:date="2018-08-27T14:06:00Z">
        <w:r>
          <w:t xml:space="preserve"> signals </w:t>
        </w:r>
      </w:ins>
      <w:ins w:id="54" w:author="Hermann.Frank" w:date="2018-08-27T14:17:00Z">
        <w:r>
          <w:t xml:space="preserve">are classified as </w:t>
        </w:r>
      </w:ins>
      <w:r w:rsidR="0023736B">
        <w:t>‘</w:t>
      </w:r>
      <w:ins w:id="55" w:author="Hermann.Frank" w:date="2018-08-27T14:18:00Z">
        <w:r>
          <w:t xml:space="preserve">marine </w:t>
        </w:r>
      </w:ins>
      <w:ins w:id="56" w:author="Hermann.Frank" w:date="2018-08-27T14:17:00Z">
        <w:r>
          <w:t xml:space="preserve">signal </w:t>
        </w:r>
      </w:ins>
      <w:ins w:id="57" w:author="Hermann.Frank" w:date="2018-08-27T14:18:00Z">
        <w:r>
          <w:t>station</w:t>
        </w:r>
      </w:ins>
      <w:r w:rsidR="0023736B">
        <w:t>s’</w:t>
      </w:r>
      <w:ins w:id="58" w:author="Hermann.Frank" w:date="2018-08-27T14:18:00Z">
        <w:r>
          <w:t xml:space="preserve"> by IHO chart specification</w:t>
        </w:r>
      </w:ins>
      <w:r>
        <w:t xml:space="preserve"> </w:t>
      </w:r>
      <w:r>
        <w:fldChar w:fldCharType="begin"/>
      </w:r>
      <w:r>
        <w:instrText xml:space="preserve"> REF _Ref523143489 \r \h </w:instrText>
      </w:r>
      <w:r>
        <w:fldChar w:fldCharType="separate"/>
      </w:r>
      <w:r>
        <w:t>[3]</w:t>
      </w:r>
      <w:r>
        <w:fldChar w:fldCharType="end"/>
      </w:r>
      <w:ins w:id="59" w:author="Hermann.Frank" w:date="2018-08-27T14:18:00Z">
        <w:r>
          <w:t>.</w:t>
        </w:r>
      </w:ins>
    </w:p>
    <w:p w14:paraId="3497E103" w14:textId="77777777" w:rsidR="00370F5B" w:rsidRPr="006F0946" w:rsidRDefault="00C07CD6" w:rsidP="00370F5B">
      <w:pPr>
        <w:pStyle w:val="BodyText"/>
        <w:rPr>
          <w:strike/>
          <w:rPrChange w:id="60" w:author="Hermann.Frank" w:date="2018-08-27T14:08:00Z">
            <w:rPr/>
          </w:rPrChange>
        </w:rPr>
      </w:pPr>
      <w:commentRangeStart w:id="61"/>
      <w:r w:rsidRPr="006F0946">
        <w:rPr>
          <w:strike/>
          <w:rPrChange w:id="62" w:author="Hermann.Frank" w:date="2018-08-27T14:08:00Z">
            <w:rPr/>
          </w:rPrChange>
        </w:rPr>
        <w:t>It may be that in some port only one or two of the main messages and signals will suffice, for example «Vessels shall not proceed », «Vessels may proceed, two way traffic » There may also be cases where the only message needed is «serious emergency ».</w:t>
      </w:r>
    </w:p>
    <w:p w14:paraId="419FF925" w14:textId="77777777" w:rsidR="00C07CD6" w:rsidRPr="006F0946" w:rsidRDefault="00C07CD6" w:rsidP="00370F5B">
      <w:pPr>
        <w:pStyle w:val="BodyText"/>
        <w:rPr>
          <w:strike/>
          <w:rPrChange w:id="63" w:author="Hermann.Frank" w:date="2018-08-27T14:08:00Z">
            <w:rPr/>
          </w:rPrChange>
        </w:rPr>
      </w:pPr>
      <w:r w:rsidRPr="006F0946">
        <w:rPr>
          <w:strike/>
          <w:rPrChange w:id="64" w:author="Hermann.Frank" w:date="2018-08-27T14:08:00Z">
            <w:rPr/>
          </w:rPrChange>
        </w:rPr>
        <w:t>At ports where signals are used, every vessel must be able to follow a clear and explicit instruction. This means that a signal of some kind must always be displayed. However, in the case of a port where only the «serious emergency » signal is used, there is no need to display any signal in normal circumstances.</w:t>
      </w:r>
    </w:p>
    <w:p w14:paraId="3125DE1A" w14:textId="77777777" w:rsidR="00C07CD6" w:rsidRPr="006F0946" w:rsidRDefault="00C07CD6" w:rsidP="00370F5B">
      <w:pPr>
        <w:pStyle w:val="BodyText"/>
        <w:rPr>
          <w:strike/>
          <w:rPrChange w:id="65" w:author="Hermann.Frank" w:date="2018-08-27T14:08:00Z">
            <w:rPr/>
          </w:rPrChange>
        </w:rPr>
      </w:pPr>
      <w:r w:rsidRPr="006F0946">
        <w:rPr>
          <w:strike/>
          <w:rPrChange w:id="66" w:author="Hermann.Frank" w:date="2018-08-27T14:08:00Z">
            <w:rPr/>
          </w:rPrChange>
        </w:rPr>
        <w:t>In many situations, messages will not be the same in every direction and the signals will be directional. Some signals, however, may be «all round » when intended for all vessels simultaneously. This can be true for signals 1,2 and 4.</w:t>
      </w:r>
    </w:p>
    <w:p w14:paraId="14C6673C" w14:textId="77777777" w:rsidR="00C07CD6" w:rsidRPr="006F0946" w:rsidRDefault="00070518" w:rsidP="00370F5B">
      <w:pPr>
        <w:pStyle w:val="BodyText"/>
        <w:rPr>
          <w:strike/>
          <w:rPrChange w:id="67" w:author="Hermann.Frank" w:date="2018-08-27T14:08:00Z">
            <w:rPr/>
          </w:rPrChange>
        </w:rPr>
      </w:pPr>
      <w:r w:rsidRPr="006F0946">
        <w:rPr>
          <w:strike/>
          <w:rPrChange w:id="68" w:author="Hermann.Frank" w:date="2018-08-27T14:08:00Z">
            <w:rPr/>
          </w:rPrChange>
        </w:rPr>
        <w:t>The «serious emergency » signal must be flashing. All other signals may be fixed, or slow occulting. Slow occulting will be particularly useful when background glare is a problem. However, in a given location, a mixture of fixed and occulting light must not be used.</w:t>
      </w:r>
    </w:p>
    <w:p w14:paraId="1A732FD5" w14:textId="77777777" w:rsidR="00070518" w:rsidRPr="006F0946" w:rsidRDefault="00070518" w:rsidP="00370F5B">
      <w:pPr>
        <w:pStyle w:val="BodyText"/>
        <w:rPr>
          <w:strike/>
          <w:rPrChange w:id="69" w:author="Hermann.Frank" w:date="2018-08-27T14:08:00Z">
            <w:rPr/>
          </w:rPrChange>
        </w:rPr>
      </w:pPr>
      <w:r w:rsidRPr="006F0946">
        <w:rPr>
          <w:strike/>
          <w:rPrChange w:id="70" w:author="Hermann.Frank" w:date="2018-08-27T14:08:00Z">
            <w:rPr/>
          </w:rPrChange>
        </w:rPr>
        <w:t>The main message always comprises 3 lights vertically disposed. This enables the mariner immediately to recognize it as being a Port Traffic Signal and not an aid to navigation. The vertical disposition of the lights in the Main Message was chosen, as horizontal disposition of lights can lead to problems of parallax when viewed fro extreme angles.</w:t>
      </w:r>
    </w:p>
    <w:p w14:paraId="4FFEB959" w14:textId="77777777" w:rsidR="00070518" w:rsidRPr="006F0946" w:rsidRDefault="00070518" w:rsidP="00370F5B">
      <w:pPr>
        <w:pStyle w:val="BodyText"/>
        <w:rPr>
          <w:strike/>
          <w:rPrChange w:id="71" w:author="Hermann.Frank" w:date="2018-08-27T14:08:00Z">
            <w:rPr/>
          </w:rPrChange>
        </w:rPr>
      </w:pPr>
      <w:r w:rsidRPr="006F0946">
        <w:rPr>
          <w:strike/>
          <w:rPrChange w:id="72" w:author="Hermann.Frank" w:date="2018-08-27T14:08:00Z">
            <w:rPr/>
          </w:rPrChange>
        </w:rPr>
        <w:t>In some cases, each vessel or special group of vessels must receive specific instructions to proceed and all other vessels must not proceed. In such cases, Signal 5 is to be used. The specific instructions to the relevant vessel or vessels may be given either by an Auxiliary Signal or by some other means of communication such as VHF radio, signal lamp or patrol boat.</w:t>
      </w:r>
    </w:p>
    <w:p w14:paraId="7A19634B" w14:textId="77777777" w:rsidR="00070518" w:rsidRPr="006F0946" w:rsidRDefault="00070518" w:rsidP="00070518">
      <w:pPr>
        <w:pStyle w:val="BodyText"/>
        <w:rPr>
          <w:strike/>
          <w:rPrChange w:id="73" w:author="Hermann.Frank" w:date="2018-08-27T14:08:00Z">
            <w:rPr/>
          </w:rPrChange>
        </w:rPr>
      </w:pPr>
      <w:r w:rsidRPr="006F0946">
        <w:rPr>
          <w:strike/>
          <w:rPrChange w:id="74" w:author="Hermann.Frank" w:date="2018-08-27T14:08:00Z">
            <w:rPr/>
          </w:rPrChange>
        </w:rPr>
        <w:t>An exemption message has been devised to accompany signals Nos 2 and 5 to permit vessels navigating outside the main channel to disregard the main message.</w:t>
      </w:r>
    </w:p>
    <w:p w14:paraId="3B033DE4" w14:textId="77777777" w:rsidR="00070518" w:rsidRPr="006F0946" w:rsidRDefault="00070518" w:rsidP="00070518">
      <w:pPr>
        <w:pStyle w:val="BodyText"/>
        <w:rPr>
          <w:strike/>
          <w:rPrChange w:id="75" w:author="Hermann.Frank" w:date="2018-08-27T14:08:00Z">
            <w:rPr/>
          </w:rPrChange>
        </w:rPr>
      </w:pPr>
      <w:r w:rsidRPr="006F0946">
        <w:rPr>
          <w:strike/>
          <w:rPrChange w:id="76" w:author="Hermann.Frank" w:date="2018-08-27T14:08:00Z">
            <w:rPr/>
          </w:rPrChange>
        </w:rPr>
        <w:t>Auxiliary messages may be necessary to give information additional to that of the Main Message. The relevant signal is added as required, normally to the right of the column carrying the Main Message and normally utilizing only white or yellow lights.</w:t>
      </w:r>
    </w:p>
    <w:p w14:paraId="066A213C" w14:textId="77777777" w:rsidR="00070518" w:rsidRPr="006F0946" w:rsidRDefault="00070518" w:rsidP="00070518">
      <w:pPr>
        <w:pStyle w:val="BodyText"/>
        <w:rPr>
          <w:strike/>
          <w:rPrChange w:id="77" w:author="Hermann.Frank" w:date="2018-08-27T14:08:00Z">
            <w:rPr/>
          </w:rPrChange>
        </w:rPr>
      </w:pPr>
      <w:r w:rsidRPr="006F0946">
        <w:rPr>
          <w:strike/>
          <w:rPrChange w:id="78" w:author="Hermann.Frank" w:date="2018-08-27T14:08:00Z">
            <w:rPr/>
          </w:rPrChange>
        </w:rPr>
        <w:lastRenderedPageBreak/>
        <w:t>In places where both white and yellow lights are displayed as auxiliary signals, great care must be exercised as in certain conditions of visibility it is very difficult for the observer to decide whether a light is white or yellow when the other colour is not displayed simultaneously.</w:t>
      </w:r>
    </w:p>
    <w:p w14:paraId="3089A043" w14:textId="77777777" w:rsidR="00070518" w:rsidRPr="006F0946" w:rsidRDefault="00070518" w:rsidP="00070518">
      <w:pPr>
        <w:pStyle w:val="BodyText"/>
        <w:rPr>
          <w:strike/>
          <w:rPrChange w:id="79" w:author="Hermann.Frank" w:date="2018-08-27T14:08:00Z">
            <w:rPr/>
          </w:rPrChange>
        </w:rPr>
      </w:pPr>
      <w:r w:rsidRPr="006F0946">
        <w:rPr>
          <w:strike/>
          <w:rPrChange w:id="80" w:author="Hermann.Frank" w:date="2018-08-27T14:08:00Z">
            <w:rPr/>
          </w:rPrChange>
        </w:rPr>
        <w:t>Although auxiliary signals normally use yellow or white lights, in exceptional cases, red or green lights may also be used for this purpose. However this may adversely affect the identification of the main signal. Furthermore, as red means «proceed» , confusion might ensue if these two colours are displayed together.</w:t>
      </w:r>
    </w:p>
    <w:p w14:paraId="2AD5FD49" w14:textId="77777777" w:rsidR="00070518" w:rsidRDefault="00070518" w:rsidP="00070518">
      <w:pPr>
        <w:pStyle w:val="BodyText"/>
      </w:pPr>
      <w:r w:rsidRPr="006F0946">
        <w:rPr>
          <w:strike/>
          <w:rPrChange w:id="81" w:author="Hermann.Frank" w:date="2018-08-27T14:08:00Z">
            <w:rPr/>
          </w:rPrChange>
        </w:rPr>
        <w:t>The above considerations led to formulation of five rules and the development of the signals and messages as illustrated.</w:t>
      </w:r>
      <w:commentRangeEnd w:id="61"/>
      <w:r w:rsidR="006F0946" w:rsidRPr="006F0946">
        <w:rPr>
          <w:rStyle w:val="CommentReference"/>
          <w:strike/>
          <w:rPrChange w:id="82" w:author="Hermann.Frank" w:date="2018-08-27T14:08:00Z">
            <w:rPr>
              <w:rStyle w:val="CommentReference"/>
            </w:rPr>
          </w:rPrChange>
        </w:rPr>
        <w:commentReference w:id="61"/>
      </w:r>
    </w:p>
    <w:p w14:paraId="6E62B647" w14:textId="77777777" w:rsidR="00070518" w:rsidRDefault="00070518" w:rsidP="00070518">
      <w:pPr>
        <w:pStyle w:val="Heading1"/>
      </w:pPr>
      <w:bookmarkStart w:id="83" w:name="_Toc523143221"/>
      <w:r>
        <w:t>Rules for port traffic signals</w:t>
      </w:r>
      <w:bookmarkEnd w:id="83"/>
    </w:p>
    <w:p w14:paraId="5BF7BD0C" w14:textId="77777777" w:rsidR="00070518" w:rsidRPr="00070518" w:rsidRDefault="00070518" w:rsidP="00070518">
      <w:pPr>
        <w:pStyle w:val="Heading1separatationline"/>
      </w:pPr>
    </w:p>
    <w:p w14:paraId="4A1C6DEB" w14:textId="77777777" w:rsidR="00070518" w:rsidRDefault="00070518" w:rsidP="00070518">
      <w:pPr>
        <w:pStyle w:val="Lista"/>
        <w:numPr>
          <w:ilvl w:val="1"/>
          <w:numId w:val="46"/>
        </w:numPr>
      </w:pPr>
      <w:r w:rsidRPr="00070518">
        <w:t>The Main Movement message given by a Port Traffic Signal shall always comprise 3 lights vertically disposed. No additional light shall be added to the column carrying the main message.</w:t>
      </w:r>
    </w:p>
    <w:p w14:paraId="3FB1B42D" w14:textId="77777777" w:rsidR="00070518" w:rsidRDefault="00070518" w:rsidP="00070518">
      <w:pPr>
        <w:pStyle w:val="Lista"/>
        <w:numPr>
          <w:ilvl w:val="1"/>
          <w:numId w:val="46"/>
        </w:numPr>
      </w:pPr>
      <w:r w:rsidRPr="00070518">
        <w:t>Red lights indicate: «Do not proceed».</w:t>
      </w:r>
    </w:p>
    <w:p w14:paraId="1F59FA17" w14:textId="77777777" w:rsidR="00070518" w:rsidRDefault="00070518" w:rsidP="00070518">
      <w:pPr>
        <w:pStyle w:val="Lista"/>
        <w:numPr>
          <w:ilvl w:val="1"/>
          <w:numId w:val="46"/>
        </w:numPr>
      </w:pPr>
      <w:r w:rsidRPr="00070518">
        <w:t>Green lights indicate «Proceed, subject to the conditions stipulated ».</w:t>
      </w:r>
    </w:p>
    <w:p w14:paraId="59DC12BB" w14:textId="77777777" w:rsidR="00070518" w:rsidRDefault="00070518" w:rsidP="00070518">
      <w:pPr>
        <w:pStyle w:val="Lista"/>
        <w:numPr>
          <w:ilvl w:val="1"/>
          <w:numId w:val="46"/>
        </w:numPr>
      </w:pPr>
      <w:r w:rsidRPr="00070518">
        <w:t>A single yellow light displayed to the left of the column carrying main messages Nos 2 or 5, at the level of the upper light, may be used to indicate that «Vessels which can safely navigate outside the main channel need not comply with the main message ».</w:t>
      </w:r>
    </w:p>
    <w:p w14:paraId="6AC7699F" w14:textId="77777777" w:rsidR="00070518" w:rsidRDefault="00070518" w:rsidP="00070518">
      <w:pPr>
        <w:pStyle w:val="Lista"/>
        <w:numPr>
          <w:ilvl w:val="1"/>
          <w:numId w:val="46"/>
        </w:numPr>
      </w:pPr>
      <w:r w:rsidRPr="00070518">
        <w:t>Signals auxiliary to the main signal may be devised by the appropriate Local Authority. Such auxiliary signals should employ only white and/or yellow lights and should be displayed to the right of the column carrying the main message.</w:t>
      </w:r>
    </w:p>
    <w:p w14:paraId="7F2BE2DB" w14:textId="77777777" w:rsidR="00C07CD6" w:rsidRDefault="00C07CD6" w:rsidP="00370F5B">
      <w:pPr>
        <w:pStyle w:val="BodyText"/>
      </w:pPr>
    </w:p>
    <w:p w14:paraId="51AAF38D" w14:textId="77777777" w:rsidR="00B93704" w:rsidRDefault="00B93704" w:rsidP="00B93704">
      <w:pPr>
        <w:pStyle w:val="Heading1"/>
      </w:pPr>
      <w:bookmarkStart w:id="84" w:name="_Toc523143222"/>
      <w:r w:rsidRPr="00B93704">
        <w:t>Codes and Messages</w:t>
      </w:r>
      <w:bookmarkEnd w:id="84"/>
    </w:p>
    <w:p w14:paraId="264E5C23" w14:textId="77777777" w:rsidR="00970842" w:rsidRPr="00970842" w:rsidRDefault="00970842" w:rsidP="00970842">
      <w:pPr>
        <w:pStyle w:val="Heading1separatationline"/>
      </w:pPr>
    </w:p>
    <w:p w14:paraId="2731847B" w14:textId="77777777" w:rsidR="00377EB5" w:rsidRDefault="00377EB5" w:rsidP="007E594E">
      <w:pPr>
        <w:pStyle w:val="Heading2"/>
      </w:pPr>
      <w:bookmarkStart w:id="85" w:name="_Toc523143223"/>
      <w:r w:rsidRPr="00377EB5">
        <w:t>Main Messages</w:t>
      </w:r>
      <w:bookmarkEnd w:id="85"/>
    </w:p>
    <w:p w14:paraId="31B42D63" w14:textId="77777777" w:rsidR="00970842" w:rsidRPr="00970842" w:rsidRDefault="00970842" w:rsidP="00970842">
      <w:pPr>
        <w:pStyle w:val="Heading2separationline"/>
      </w:pPr>
    </w:p>
    <w:tbl>
      <w:tblPr>
        <w:tblStyle w:val="TableGrid"/>
        <w:tblW w:w="10206" w:type="dxa"/>
        <w:tblInd w:w="250" w:type="dxa"/>
        <w:tblLook w:val="04A0" w:firstRow="1" w:lastRow="0" w:firstColumn="1" w:lastColumn="0" w:noHBand="0" w:noVBand="1"/>
      </w:tblPr>
      <w:tblGrid>
        <w:gridCol w:w="567"/>
        <w:gridCol w:w="1985"/>
        <w:gridCol w:w="3827"/>
        <w:gridCol w:w="3827"/>
      </w:tblGrid>
      <w:tr w:rsidR="00B93704" w14:paraId="460D99F5" w14:textId="77777777" w:rsidTr="00070518">
        <w:trPr>
          <w:trHeight w:val="220"/>
        </w:trPr>
        <w:tc>
          <w:tcPr>
            <w:tcW w:w="567" w:type="dxa"/>
          </w:tcPr>
          <w:p w14:paraId="683E0C79" w14:textId="77777777" w:rsidR="00B93704" w:rsidRPr="00070518" w:rsidRDefault="00B93704" w:rsidP="00970842">
            <w:pPr>
              <w:jc w:val="center"/>
              <w:rPr>
                <w:sz w:val="22"/>
              </w:rPr>
            </w:pPr>
            <w:r w:rsidRPr="00070518">
              <w:rPr>
                <w:sz w:val="22"/>
              </w:rPr>
              <w:t>No</w:t>
            </w:r>
          </w:p>
        </w:tc>
        <w:tc>
          <w:tcPr>
            <w:tcW w:w="1985" w:type="dxa"/>
          </w:tcPr>
          <w:p w14:paraId="2F71722C" w14:textId="77777777" w:rsidR="00B93704" w:rsidRPr="00070518" w:rsidRDefault="00B93704" w:rsidP="00970842">
            <w:pPr>
              <w:jc w:val="center"/>
              <w:rPr>
                <w:sz w:val="22"/>
              </w:rPr>
            </w:pPr>
            <w:r w:rsidRPr="00070518">
              <w:rPr>
                <w:sz w:val="22"/>
              </w:rPr>
              <w:t>Code (picture)</w:t>
            </w:r>
          </w:p>
        </w:tc>
        <w:tc>
          <w:tcPr>
            <w:tcW w:w="3827" w:type="dxa"/>
          </w:tcPr>
          <w:p w14:paraId="2E35D143" w14:textId="77777777" w:rsidR="00B93704" w:rsidRPr="00070518" w:rsidRDefault="00B93704" w:rsidP="00970842">
            <w:pPr>
              <w:jc w:val="center"/>
              <w:rPr>
                <w:sz w:val="22"/>
              </w:rPr>
            </w:pPr>
            <w:r w:rsidRPr="00070518">
              <w:rPr>
                <w:sz w:val="22"/>
              </w:rPr>
              <w:t>Code (text)</w:t>
            </w:r>
          </w:p>
        </w:tc>
        <w:tc>
          <w:tcPr>
            <w:tcW w:w="3827" w:type="dxa"/>
          </w:tcPr>
          <w:p w14:paraId="61A9B18F" w14:textId="77777777" w:rsidR="00B93704" w:rsidRPr="00070518" w:rsidRDefault="00B93704" w:rsidP="00970842">
            <w:pPr>
              <w:jc w:val="center"/>
              <w:rPr>
                <w:sz w:val="22"/>
              </w:rPr>
            </w:pPr>
            <w:r w:rsidRPr="00070518">
              <w:rPr>
                <w:sz w:val="22"/>
              </w:rPr>
              <w:t>Message</w:t>
            </w:r>
          </w:p>
        </w:tc>
      </w:tr>
      <w:tr w:rsidR="00B93704" w14:paraId="16D6180F" w14:textId="77777777" w:rsidTr="00070518">
        <w:trPr>
          <w:trHeight w:val="1474"/>
        </w:trPr>
        <w:tc>
          <w:tcPr>
            <w:tcW w:w="567" w:type="dxa"/>
            <w:vAlign w:val="center"/>
          </w:tcPr>
          <w:p w14:paraId="12D83222" w14:textId="77777777" w:rsidR="00B93704" w:rsidRPr="00070518" w:rsidRDefault="00B93704" w:rsidP="00970842">
            <w:pPr>
              <w:jc w:val="center"/>
              <w:rPr>
                <w:sz w:val="22"/>
              </w:rPr>
            </w:pPr>
            <w:r w:rsidRPr="00070518">
              <w:rPr>
                <w:sz w:val="22"/>
              </w:rPr>
              <w:t>1</w:t>
            </w:r>
          </w:p>
        </w:tc>
        <w:tc>
          <w:tcPr>
            <w:tcW w:w="1985" w:type="dxa"/>
            <w:vAlign w:val="center"/>
          </w:tcPr>
          <w:p w14:paraId="0B080BEF" w14:textId="77777777" w:rsidR="007013E5" w:rsidRDefault="0080623D" w:rsidP="00970842">
            <w:pPr>
              <w:jc w:val="center"/>
            </w:pPr>
            <w:r>
              <w:rPr>
                <w:noProof/>
                <w:lang w:val="en-IE" w:eastAsia="en-IE"/>
              </w:rPr>
              <w:drawing>
                <wp:inline distT="0" distB="0" distL="0" distR="0" wp14:anchorId="14B4EFFA" wp14:editId="7C670ED3">
                  <wp:extent cx="288000" cy="8604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4EBE9189" w14:textId="77777777" w:rsidR="007013E5" w:rsidRPr="00070518" w:rsidRDefault="001A1F3A" w:rsidP="00970842">
            <w:pPr>
              <w:jc w:val="center"/>
              <w:rPr>
                <w:sz w:val="22"/>
              </w:rPr>
            </w:pPr>
            <w:r w:rsidRPr="00070518">
              <w:rPr>
                <w:sz w:val="22"/>
              </w:rPr>
              <w:t>Red</w:t>
            </w:r>
          </w:p>
          <w:p w14:paraId="7FE21A12" w14:textId="77777777" w:rsidR="007013E5" w:rsidRPr="00070518" w:rsidRDefault="001A1F3A" w:rsidP="00970842">
            <w:pPr>
              <w:jc w:val="center"/>
              <w:rPr>
                <w:sz w:val="22"/>
              </w:rPr>
            </w:pPr>
            <w:r w:rsidRPr="00070518">
              <w:rPr>
                <w:sz w:val="22"/>
              </w:rPr>
              <w:t>Red</w:t>
            </w:r>
          </w:p>
          <w:p w14:paraId="200F148F" w14:textId="77777777" w:rsidR="007013E5" w:rsidRPr="00070518" w:rsidRDefault="007013E5" w:rsidP="00970842">
            <w:pPr>
              <w:jc w:val="center"/>
              <w:rPr>
                <w:sz w:val="22"/>
              </w:rPr>
            </w:pPr>
            <w:r w:rsidRPr="00070518">
              <w:rPr>
                <w:sz w:val="22"/>
              </w:rPr>
              <w:t>Red</w:t>
            </w:r>
          </w:p>
          <w:p w14:paraId="7D947AB3" w14:textId="77777777" w:rsidR="00465D66" w:rsidRPr="00070518" w:rsidRDefault="007013E5" w:rsidP="00970842">
            <w:pPr>
              <w:jc w:val="center"/>
              <w:rPr>
                <w:sz w:val="22"/>
              </w:rPr>
            </w:pPr>
            <w:r w:rsidRPr="00070518">
              <w:rPr>
                <w:sz w:val="22"/>
              </w:rPr>
              <w:t>flashing, synchronized</w:t>
            </w:r>
          </w:p>
        </w:tc>
        <w:tc>
          <w:tcPr>
            <w:tcW w:w="3827" w:type="dxa"/>
            <w:vAlign w:val="center"/>
          </w:tcPr>
          <w:p w14:paraId="4434338B" w14:textId="77777777" w:rsidR="00B93704" w:rsidRPr="00070518" w:rsidRDefault="00B93704" w:rsidP="00970842">
            <w:pPr>
              <w:jc w:val="center"/>
              <w:rPr>
                <w:sz w:val="22"/>
              </w:rPr>
            </w:pPr>
          </w:p>
          <w:p w14:paraId="21AA218E" w14:textId="77777777" w:rsidR="007013E5" w:rsidRPr="00070518" w:rsidRDefault="007013E5" w:rsidP="00970842">
            <w:pPr>
              <w:jc w:val="center"/>
              <w:rPr>
                <w:sz w:val="22"/>
              </w:rPr>
            </w:pPr>
            <w:r w:rsidRPr="00070518">
              <w:rPr>
                <w:sz w:val="22"/>
              </w:rPr>
              <w:t>Serious emergency – all vessels to stop or divert according to instructions</w:t>
            </w:r>
          </w:p>
        </w:tc>
      </w:tr>
      <w:tr w:rsidR="00B93704" w14:paraId="12B2FC0E" w14:textId="77777777" w:rsidTr="00070518">
        <w:trPr>
          <w:trHeight w:val="1474"/>
        </w:trPr>
        <w:tc>
          <w:tcPr>
            <w:tcW w:w="567" w:type="dxa"/>
            <w:vAlign w:val="center"/>
          </w:tcPr>
          <w:p w14:paraId="2E65B843" w14:textId="77777777" w:rsidR="00B93704" w:rsidRPr="00070518" w:rsidRDefault="00B93704" w:rsidP="00970842">
            <w:pPr>
              <w:jc w:val="center"/>
              <w:rPr>
                <w:sz w:val="22"/>
              </w:rPr>
            </w:pPr>
            <w:r w:rsidRPr="00070518">
              <w:rPr>
                <w:sz w:val="22"/>
              </w:rPr>
              <w:t>2</w:t>
            </w:r>
          </w:p>
        </w:tc>
        <w:tc>
          <w:tcPr>
            <w:tcW w:w="1985" w:type="dxa"/>
            <w:vAlign w:val="center"/>
          </w:tcPr>
          <w:p w14:paraId="0F5AC0C1" w14:textId="77777777" w:rsidR="00725C00" w:rsidRDefault="00377EB5" w:rsidP="00970842">
            <w:pPr>
              <w:jc w:val="center"/>
            </w:pPr>
            <w:r>
              <w:rPr>
                <w:noProof/>
                <w:lang w:val="en-IE" w:eastAsia="en-IE"/>
              </w:rPr>
              <w:drawing>
                <wp:inline distT="0" distB="0" distL="0" distR="0" wp14:anchorId="18B0C006" wp14:editId="4FC353F6">
                  <wp:extent cx="288000" cy="864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8000" cy="864000"/>
                          </a:xfrm>
                          <a:prstGeom prst="rect">
                            <a:avLst/>
                          </a:prstGeom>
                          <a:noFill/>
                          <a:ln>
                            <a:noFill/>
                          </a:ln>
                        </pic:spPr>
                      </pic:pic>
                    </a:graphicData>
                  </a:graphic>
                </wp:inline>
              </w:drawing>
            </w:r>
            <w:r>
              <w:rPr>
                <w:noProof/>
                <w:lang w:val="en-IE" w:eastAsia="en-IE"/>
              </w:rPr>
              <w:drawing>
                <wp:inline distT="0" distB="0" distL="0" distR="0" wp14:anchorId="1378DD89" wp14:editId="1ED78A18">
                  <wp:extent cx="288000" cy="864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8000" cy="864000"/>
                          </a:xfrm>
                          <a:prstGeom prst="rect">
                            <a:avLst/>
                          </a:prstGeom>
                          <a:noFill/>
                          <a:ln>
                            <a:noFill/>
                          </a:ln>
                        </pic:spPr>
                      </pic:pic>
                    </a:graphicData>
                  </a:graphic>
                </wp:inline>
              </w:drawing>
            </w:r>
          </w:p>
        </w:tc>
        <w:tc>
          <w:tcPr>
            <w:tcW w:w="3827" w:type="dxa"/>
            <w:vAlign w:val="center"/>
          </w:tcPr>
          <w:p w14:paraId="27A15A7F" w14:textId="77777777" w:rsidR="00377EB5" w:rsidRPr="00070518" w:rsidRDefault="00377EB5" w:rsidP="00970842">
            <w:pPr>
              <w:jc w:val="center"/>
              <w:rPr>
                <w:sz w:val="22"/>
              </w:rPr>
            </w:pPr>
            <w:r w:rsidRPr="00070518">
              <w:rPr>
                <w:sz w:val="22"/>
              </w:rPr>
              <w:t>Red</w:t>
            </w:r>
          </w:p>
          <w:p w14:paraId="74197E52" w14:textId="77777777" w:rsidR="00377EB5" w:rsidRPr="00070518" w:rsidRDefault="00377EB5" w:rsidP="00970842">
            <w:pPr>
              <w:jc w:val="center"/>
              <w:rPr>
                <w:sz w:val="22"/>
              </w:rPr>
            </w:pPr>
            <w:r w:rsidRPr="00070518">
              <w:rPr>
                <w:sz w:val="22"/>
              </w:rPr>
              <w:t>Red</w:t>
            </w:r>
          </w:p>
          <w:p w14:paraId="110FF4DF" w14:textId="77777777" w:rsidR="00377EB5" w:rsidRPr="00070518" w:rsidRDefault="00377EB5" w:rsidP="00970842">
            <w:pPr>
              <w:jc w:val="center"/>
              <w:rPr>
                <w:sz w:val="22"/>
              </w:rPr>
            </w:pPr>
            <w:r w:rsidRPr="00070518">
              <w:rPr>
                <w:sz w:val="22"/>
              </w:rPr>
              <w:t>Red</w:t>
            </w:r>
          </w:p>
          <w:p w14:paraId="2C31C3D6" w14:textId="77777777" w:rsidR="00465D66" w:rsidRPr="00070518" w:rsidRDefault="00377EB5" w:rsidP="00970842">
            <w:pPr>
              <w:jc w:val="center"/>
              <w:rPr>
                <w:sz w:val="22"/>
              </w:rPr>
            </w:pPr>
            <w:r w:rsidRPr="00070518">
              <w:rPr>
                <w:sz w:val="22"/>
              </w:rPr>
              <w:t>fixed or slow occulting</w:t>
            </w:r>
            <w:r w:rsidR="00AB7A08" w:rsidRPr="00070518">
              <w:rPr>
                <w:sz w:val="22"/>
              </w:rPr>
              <w:t xml:space="preserve"> synchronized</w:t>
            </w:r>
          </w:p>
        </w:tc>
        <w:tc>
          <w:tcPr>
            <w:tcW w:w="3827" w:type="dxa"/>
            <w:vAlign w:val="center"/>
          </w:tcPr>
          <w:p w14:paraId="0C32C4C2" w14:textId="77777777" w:rsidR="00B93704" w:rsidRPr="00070518" w:rsidRDefault="00EA7A4A" w:rsidP="00970842">
            <w:pPr>
              <w:jc w:val="center"/>
              <w:rPr>
                <w:sz w:val="22"/>
              </w:rPr>
            </w:pPr>
            <w:r w:rsidRPr="00070518">
              <w:rPr>
                <w:sz w:val="22"/>
              </w:rPr>
              <w:t>Vessels shall not proceed</w:t>
            </w:r>
          </w:p>
        </w:tc>
      </w:tr>
      <w:tr w:rsidR="00B93704" w14:paraId="4BECA143" w14:textId="77777777" w:rsidTr="00070518">
        <w:trPr>
          <w:trHeight w:val="1474"/>
        </w:trPr>
        <w:tc>
          <w:tcPr>
            <w:tcW w:w="567" w:type="dxa"/>
            <w:vAlign w:val="center"/>
          </w:tcPr>
          <w:p w14:paraId="777C53B0" w14:textId="77777777" w:rsidR="00B93704" w:rsidRPr="00070518" w:rsidRDefault="00B93704" w:rsidP="00970842">
            <w:pPr>
              <w:jc w:val="center"/>
              <w:rPr>
                <w:sz w:val="22"/>
              </w:rPr>
            </w:pPr>
            <w:r w:rsidRPr="00070518">
              <w:rPr>
                <w:sz w:val="22"/>
              </w:rPr>
              <w:t>3</w:t>
            </w:r>
          </w:p>
        </w:tc>
        <w:tc>
          <w:tcPr>
            <w:tcW w:w="1985" w:type="dxa"/>
            <w:vAlign w:val="center"/>
          </w:tcPr>
          <w:p w14:paraId="77A38663" w14:textId="77777777" w:rsidR="00B93704" w:rsidRDefault="0080623D" w:rsidP="00970842">
            <w:pPr>
              <w:jc w:val="center"/>
            </w:pPr>
            <w:r>
              <w:rPr>
                <w:noProof/>
                <w:lang w:val="en-IE" w:eastAsia="en-IE"/>
              </w:rPr>
              <w:drawing>
                <wp:inline distT="0" distB="0" distL="0" distR="0" wp14:anchorId="4DD96C78" wp14:editId="292328D0">
                  <wp:extent cx="288000" cy="860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val="en-IE" w:eastAsia="en-IE"/>
              </w:rPr>
              <w:drawing>
                <wp:inline distT="0" distB="0" distL="0" distR="0" wp14:anchorId="44E178A5" wp14:editId="18DE3DEA">
                  <wp:extent cx="288000" cy="8604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5767831E" w14:textId="77777777" w:rsidR="0080623D" w:rsidRPr="00070518" w:rsidRDefault="0080623D" w:rsidP="00970842">
            <w:pPr>
              <w:jc w:val="center"/>
              <w:rPr>
                <w:sz w:val="22"/>
              </w:rPr>
            </w:pPr>
            <w:r w:rsidRPr="00070518">
              <w:rPr>
                <w:sz w:val="22"/>
              </w:rPr>
              <w:t>Green</w:t>
            </w:r>
          </w:p>
          <w:p w14:paraId="391DF92E" w14:textId="77777777" w:rsidR="0080623D" w:rsidRPr="00070518" w:rsidRDefault="0080623D" w:rsidP="00970842">
            <w:pPr>
              <w:jc w:val="center"/>
              <w:rPr>
                <w:sz w:val="22"/>
              </w:rPr>
            </w:pPr>
            <w:r w:rsidRPr="00070518">
              <w:rPr>
                <w:sz w:val="22"/>
              </w:rPr>
              <w:t>Green</w:t>
            </w:r>
          </w:p>
          <w:p w14:paraId="4DED2709" w14:textId="77777777" w:rsidR="0080623D" w:rsidRPr="00070518" w:rsidRDefault="0080623D" w:rsidP="00970842">
            <w:pPr>
              <w:jc w:val="center"/>
              <w:rPr>
                <w:sz w:val="22"/>
              </w:rPr>
            </w:pPr>
            <w:r w:rsidRPr="00070518">
              <w:rPr>
                <w:sz w:val="22"/>
              </w:rPr>
              <w:t>Green</w:t>
            </w:r>
          </w:p>
          <w:p w14:paraId="1DFF6F7F" w14:textId="77777777" w:rsidR="00B93704" w:rsidRPr="00070518" w:rsidRDefault="00AB7A08" w:rsidP="00970842">
            <w:pPr>
              <w:jc w:val="center"/>
              <w:rPr>
                <w:sz w:val="22"/>
              </w:rPr>
            </w:pPr>
            <w:r w:rsidRPr="00070518">
              <w:rPr>
                <w:sz w:val="22"/>
              </w:rPr>
              <w:t>fixed or slow occulting synchronized</w:t>
            </w:r>
          </w:p>
        </w:tc>
        <w:tc>
          <w:tcPr>
            <w:tcW w:w="3827" w:type="dxa"/>
            <w:vAlign w:val="center"/>
          </w:tcPr>
          <w:p w14:paraId="6B650BD6" w14:textId="77777777" w:rsidR="00EA7A4A" w:rsidRPr="00070518" w:rsidRDefault="00EA7A4A" w:rsidP="00970842">
            <w:pPr>
              <w:jc w:val="center"/>
              <w:rPr>
                <w:sz w:val="22"/>
              </w:rPr>
            </w:pPr>
            <w:r w:rsidRPr="00070518">
              <w:rPr>
                <w:sz w:val="22"/>
              </w:rPr>
              <w:t xml:space="preserve">Vessels </w:t>
            </w:r>
            <w:r w:rsidR="00AD79C1" w:rsidRPr="00070518">
              <w:rPr>
                <w:sz w:val="22"/>
              </w:rPr>
              <w:t>may</w:t>
            </w:r>
            <w:r w:rsidRPr="00070518">
              <w:rPr>
                <w:sz w:val="22"/>
              </w:rPr>
              <w:t xml:space="preserve"> proceed,</w:t>
            </w:r>
          </w:p>
          <w:p w14:paraId="1E84137F" w14:textId="77777777" w:rsidR="00B93704" w:rsidRPr="00070518" w:rsidRDefault="00EA7A4A" w:rsidP="00970842">
            <w:pPr>
              <w:jc w:val="center"/>
              <w:rPr>
                <w:sz w:val="22"/>
              </w:rPr>
            </w:pPr>
            <w:r w:rsidRPr="00070518">
              <w:rPr>
                <w:sz w:val="22"/>
              </w:rPr>
              <w:t>One way traffic</w:t>
            </w:r>
          </w:p>
        </w:tc>
      </w:tr>
      <w:tr w:rsidR="00B93704" w14:paraId="234192C8" w14:textId="77777777" w:rsidTr="00070518">
        <w:trPr>
          <w:trHeight w:val="1474"/>
        </w:trPr>
        <w:tc>
          <w:tcPr>
            <w:tcW w:w="567" w:type="dxa"/>
            <w:vAlign w:val="center"/>
          </w:tcPr>
          <w:p w14:paraId="4FF37509" w14:textId="77777777" w:rsidR="00B93704" w:rsidRPr="00070518" w:rsidRDefault="00B93704" w:rsidP="00970842">
            <w:pPr>
              <w:jc w:val="center"/>
              <w:rPr>
                <w:sz w:val="22"/>
              </w:rPr>
            </w:pPr>
            <w:r w:rsidRPr="00070518">
              <w:rPr>
                <w:sz w:val="22"/>
              </w:rPr>
              <w:lastRenderedPageBreak/>
              <w:t>4</w:t>
            </w:r>
          </w:p>
        </w:tc>
        <w:tc>
          <w:tcPr>
            <w:tcW w:w="1985" w:type="dxa"/>
            <w:vAlign w:val="center"/>
          </w:tcPr>
          <w:p w14:paraId="49DDB11C" w14:textId="77777777" w:rsidR="00B93704" w:rsidRDefault="00EA7A4A" w:rsidP="00970842">
            <w:pPr>
              <w:jc w:val="center"/>
            </w:pPr>
            <w:r>
              <w:rPr>
                <w:noProof/>
                <w:lang w:val="en-IE" w:eastAsia="en-IE"/>
              </w:rPr>
              <w:drawing>
                <wp:inline distT="0" distB="0" distL="0" distR="0" wp14:anchorId="20FA0A09" wp14:editId="335FAE72">
                  <wp:extent cx="288000" cy="860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val="en-IE" w:eastAsia="en-IE"/>
              </w:rPr>
              <w:drawing>
                <wp:inline distT="0" distB="0" distL="0" distR="0" wp14:anchorId="78B42793" wp14:editId="325F1C47">
                  <wp:extent cx="288000" cy="860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58E06D04" w14:textId="77777777" w:rsidR="00EA7A4A" w:rsidRPr="00070518" w:rsidRDefault="00EA7A4A" w:rsidP="00970842">
            <w:pPr>
              <w:jc w:val="center"/>
              <w:rPr>
                <w:sz w:val="22"/>
              </w:rPr>
            </w:pPr>
            <w:r w:rsidRPr="00070518">
              <w:rPr>
                <w:sz w:val="22"/>
              </w:rPr>
              <w:t>Green</w:t>
            </w:r>
          </w:p>
          <w:p w14:paraId="34C3173C" w14:textId="77777777" w:rsidR="00EA7A4A" w:rsidRPr="00070518" w:rsidRDefault="00EA7A4A" w:rsidP="00970842">
            <w:pPr>
              <w:jc w:val="center"/>
              <w:rPr>
                <w:sz w:val="22"/>
              </w:rPr>
            </w:pPr>
            <w:r w:rsidRPr="00070518">
              <w:rPr>
                <w:sz w:val="22"/>
              </w:rPr>
              <w:t>Green</w:t>
            </w:r>
          </w:p>
          <w:p w14:paraId="3B5F1809" w14:textId="77777777" w:rsidR="00EA7A4A" w:rsidRPr="00070518" w:rsidRDefault="00AD79C1" w:rsidP="00970842">
            <w:pPr>
              <w:jc w:val="center"/>
              <w:rPr>
                <w:sz w:val="22"/>
              </w:rPr>
            </w:pPr>
            <w:r w:rsidRPr="00070518">
              <w:rPr>
                <w:sz w:val="22"/>
              </w:rPr>
              <w:t>White</w:t>
            </w:r>
          </w:p>
          <w:p w14:paraId="4A29F6CC" w14:textId="77777777" w:rsidR="00B93704" w:rsidRPr="00070518" w:rsidRDefault="00AB7A08" w:rsidP="00970842">
            <w:pPr>
              <w:jc w:val="center"/>
              <w:rPr>
                <w:sz w:val="22"/>
              </w:rPr>
            </w:pPr>
            <w:r w:rsidRPr="00070518">
              <w:rPr>
                <w:sz w:val="22"/>
              </w:rPr>
              <w:t>fixed or slow occulting synchronized</w:t>
            </w:r>
          </w:p>
        </w:tc>
        <w:tc>
          <w:tcPr>
            <w:tcW w:w="3827" w:type="dxa"/>
            <w:vAlign w:val="center"/>
          </w:tcPr>
          <w:p w14:paraId="46EDCEAB" w14:textId="77777777" w:rsidR="00EA7A4A" w:rsidRPr="00070518" w:rsidRDefault="00EA7A4A" w:rsidP="00970842">
            <w:pPr>
              <w:jc w:val="center"/>
              <w:rPr>
                <w:sz w:val="22"/>
              </w:rPr>
            </w:pPr>
            <w:r w:rsidRPr="00070518">
              <w:rPr>
                <w:sz w:val="22"/>
              </w:rPr>
              <w:t xml:space="preserve">Vessels </w:t>
            </w:r>
            <w:r w:rsidR="00AD79C1" w:rsidRPr="00070518">
              <w:rPr>
                <w:sz w:val="22"/>
              </w:rPr>
              <w:t>may</w:t>
            </w:r>
            <w:r w:rsidR="00970842" w:rsidRPr="00070518">
              <w:rPr>
                <w:sz w:val="22"/>
              </w:rPr>
              <w:t xml:space="preserve"> proceed,</w:t>
            </w:r>
          </w:p>
          <w:p w14:paraId="2C1E58CE" w14:textId="77777777" w:rsidR="00B93704" w:rsidRPr="00070518" w:rsidRDefault="00EA7A4A" w:rsidP="00970842">
            <w:pPr>
              <w:jc w:val="center"/>
              <w:rPr>
                <w:sz w:val="22"/>
              </w:rPr>
            </w:pPr>
            <w:r w:rsidRPr="00070518">
              <w:rPr>
                <w:sz w:val="22"/>
              </w:rPr>
              <w:t>Two way traffic</w:t>
            </w:r>
          </w:p>
        </w:tc>
      </w:tr>
      <w:tr w:rsidR="00B93704" w14:paraId="6DC7AFE4" w14:textId="77777777" w:rsidTr="00070518">
        <w:trPr>
          <w:trHeight w:val="1474"/>
        </w:trPr>
        <w:tc>
          <w:tcPr>
            <w:tcW w:w="567" w:type="dxa"/>
            <w:vAlign w:val="center"/>
          </w:tcPr>
          <w:p w14:paraId="25A8C21F" w14:textId="77777777" w:rsidR="00B93704" w:rsidRPr="00070518" w:rsidRDefault="00B93704" w:rsidP="00970842">
            <w:pPr>
              <w:jc w:val="center"/>
              <w:rPr>
                <w:sz w:val="22"/>
              </w:rPr>
            </w:pPr>
            <w:r w:rsidRPr="00070518">
              <w:rPr>
                <w:sz w:val="22"/>
              </w:rPr>
              <w:t>5</w:t>
            </w:r>
          </w:p>
        </w:tc>
        <w:tc>
          <w:tcPr>
            <w:tcW w:w="1985" w:type="dxa"/>
            <w:vAlign w:val="center"/>
          </w:tcPr>
          <w:p w14:paraId="562BF355" w14:textId="77777777" w:rsidR="00B93704" w:rsidRDefault="00AD79C1" w:rsidP="00970842">
            <w:pPr>
              <w:jc w:val="center"/>
            </w:pPr>
            <w:r>
              <w:rPr>
                <w:noProof/>
                <w:lang w:val="en-IE" w:eastAsia="en-IE"/>
              </w:rPr>
              <w:drawing>
                <wp:inline distT="0" distB="0" distL="0" distR="0" wp14:anchorId="05CC9C99" wp14:editId="15A05407">
                  <wp:extent cx="288000" cy="8604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val="en-IE" w:eastAsia="en-IE"/>
              </w:rPr>
              <w:drawing>
                <wp:inline distT="0" distB="0" distL="0" distR="0" wp14:anchorId="42C45E18" wp14:editId="025A987D">
                  <wp:extent cx="288000" cy="8604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6F22D613" w14:textId="77777777" w:rsidR="00AD79C1" w:rsidRPr="00070518" w:rsidRDefault="00AD79C1" w:rsidP="00970842">
            <w:pPr>
              <w:jc w:val="center"/>
              <w:rPr>
                <w:sz w:val="22"/>
              </w:rPr>
            </w:pPr>
            <w:r w:rsidRPr="00070518">
              <w:rPr>
                <w:sz w:val="22"/>
              </w:rPr>
              <w:t>Green</w:t>
            </w:r>
          </w:p>
          <w:p w14:paraId="267B7AB5" w14:textId="77777777" w:rsidR="00AD79C1" w:rsidRPr="00070518" w:rsidRDefault="00AD79C1" w:rsidP="00970842">
            <w:pPr>
              <w:jc w:val="center"/>
              <w:rPr>
                <w:sz w:val="22"/>
              </w:rPr>
            </w:pPr>
            <w:r w:rsidRPr="00070518">
              <w:rPr>
                <w:sz w:val="22"/>
              </w:rPr>
              <w:t>White</w:t>
            </w:r>
          </w:p>
          <w:p w14:paraId="6A1F497E" w14:textId="77777777" w:rsidR="00AD79C1" w:rsidRPr="00070518" w:rsidRDefault="00AD79C1" w:rsidP="00970842">
            <w:pPr>
              <w:jc w:val="center"/>
              <w:rPr>
                <w:sz w:val="22"/>
              </w:rPr>
            </w:pPr>
            <w:r w:rsidRPr="00070518">
              <w:rPr>
                <w:sz w:val="22"/>
              </w:rPr>
              <w:t>Green</w:t>
            </w:r>
          </w:p>
          <w:p w14:paraId="4D535B83" w14:textId="77777777" w:rsidR="00B93704" w:rsidRPr="00070518" w:rsidRDefault="00AD79C1" w:rsidP="00970842">
            <w:pPr>
              <w:jc w:val="center"/>
              <w:rPr>
                <w:sz w:val="22"/>
              </w:rPr>
            </w:pPr>
            <w:r w:rsidRPr="00070518">
              <w:rPr>
                <w:sz w:val="22"/>
              </w:rPr>
              <w:t>fixed or slow occulting synchronized</w:t>
            </w:r>
          </w:p>
        </w:tc>
        <w:tc>
          <w:tcPr>
            <w:tcW w:w="3827" w:type="dxa"/>
            <w:vAlign w:val="center"/>
          </w:tcPr>
          <w:p w14:paraId="11EA8A48" w14:textId="77777777" w:rsidR="00B93704" w:rsidRPr="00070518" w:rsidRDefault="00970842" w:rsidP="00970842">
            <w:pPr>
              <w:jc w:val="center"/>
              <w:rPr>
                <w:sz w:val="22"/>
              </w:rPr>
            </w:pPr>
            <w:r w:rsidRPr="00070518">
              <w:rPr>
                <w:sz w:val="22"/>
              </w:rPr>
              <w:t>A vessel may proceed only when it has received specific order to do so</w:t>
            </w:r>
          </w:p>
        </w:tc>
      </w:tr>
    </w:tbl>
    <w:p w14:paraId="20B39F76" w14:textId="77777777" w:rsidR="00970842" w:rsidRDefault="00970842" w:rsidP="00970842"/>
    <w:p w14:paraId="25F93F6B" w14:textId="77777777" w:rsidR="00066704" w:rsidRDefault="0067734A" w:rsidP="00970842">
      <w:pPr>
        <w:pStyle w:val="Tablecaption"/>
        <w:jc w:val="center"/>
      </w:pPr>
      <w:bookmarkStart w:id="86" w:name="_Toc523143226"/>
      <w:r>
        <w:t>Main messages</w:t>
      </w:r>
      <w:bookmarkEnd w:id="86"/>
    </w:p>
    <w:p w14:paraId="6602C5A2" w14:textId="77777777" w:rsidR="00B93704" w:rsidDel="006F0946" w:rsidRDefault="00970842" w:rsidP="00970842">
      <w:pPr>
        <w:pStyle w:val="Heading2"/>
        <w:rPr>
          <w:del w:id="87" w:author="Hermann.Frank" w:date="2018-08-27T14:05:00Z"/>
        </w:rPr>
      </w:pPr>
      <w:bookmarkStart w:id="88" w:name="_Toc523143224"/>
      <w:r w:rsidRPr="00970842">
        <w:t>Exemption signals and messages</w:t>
      </w:r>
      <w:bookmarkEnd w:id="88"/>
    </w:p>
    <w:p w14:paraId="1364C8EC" w14:textId="77777777" w:rsidR="00970842" w:rsidRPr="00970842" w:rsidRDefault="00970842" w:rsidP="006F0946">
      <w:pPr>
        <w:pStyle w:val="Heading2"/>
        <w:numPr>
          <w:ilvl w:val="0"/>
          <w:numId w:val="0"/>
        </w:numPr>
        <w:ind w:left="851"/>
      </w:pPr>
    </w:p>
    <w:tbl>
      <w:tblPr>
        <w:tblStyle w:val="TableGrid"/>
        <w:tblW w:w="10206" w:type="dxa"/>
        <w:tblInd w:w="250" w:type="dxa"/>
        <w:tblLook w:val="04A0" w:firstRow="1" w:lastRow="0" w:firstColumn="1" w:lastColumn="0" w:noHBand="0" w:noVBand="1"/>
      </w:tblPr>
      <w:tblGrid>
        <w:gridCol w:w="686"/>
        <w:gridCol w:w="1273"/>
        <w:gridCol w:w="1271"/>
        <w:gridCol w:w="3216"/>
        <w:gridCol w:w="3760"/>
      </w:tblGrid>
      <w:tr w:rsidR="000973FE" w14:paraId="273B369C" w14:textId="77777777" w:rsidTr="00070518">
        <w:trPr>
          <w:trHeight w:val="220"/>
        </w:trPr>
        <w:tc>
          <w:tcPr>
            <w:tcW w:w="566" w:type="dxa"/>
          </w:tcPr>
          <w:p w14:paraId="1C7CBCE2" w14:textId="77777777" w:rsidR="000973FE" w:rsidRPr="00070518" w:rsidRDefault="000973FE" w:rsidP="00350FFA">
            <w:pPr>
              <w:jc w:val="center"/>
              <w:rPr>
                <w:sz w:val="22"/>
              </w:rPr>
            </w:pPr>
            <w:r w:rsidRPr="00070518">
              <w:rPr>
                <w:sz w:val="22"/>
              </w:rPr>
              <w:t>No</w:t>
            </w:r>
          </w:p>
        </w:tc>
        <w:tc>
          <w:tcPr>
            <w:tcW w:w="2552" w:type="dxa"/>
            <w:gridSpan w:val="2"/>
          </w:tcPr>
          <w:p w14:paraId="7866F7F3" w14:textId="77777777" w:rsidR="000973FE" w:rsidRPr="00070518" w:rsidRDefault="000973FE" w:rsidP="00350FFA">
            <w:pPr>
              <w:jc w:val="center"/>
              <w:rPr>
                <w:sz w:val="22"/>
              </w:rPr>
            </w:pPr>
            <w:r w:rsidRPr="00070518">
              <w:rPr>
                <w:sz w:val="22"/>
              </w:rPr>
              <w:t>Code (picture)</w:t>
            </w:r>
          </w:p>
        </w:tc>
        <w:tc>
          <w:tcPr>
            <w:tcW w:w="3261" w:type="dxa"/>
          </w:tcPr>
          <w:p w14:paraId="21431AEB" w14:textId="77777777" w:rsidR="000973FE" w:rsidRPr="00070518" w:rsidRDefault="000973FE" w:rsidP="00350FFA">
            <w:pPr>
              <w:jc w:val="center"/>
              <w:rPr>
                <w:sz w:val="22"/>
              </w:rPr>
            </w:pPr>
            <w:r w:rsidRPr="00070518">
              <w:rPr>
                <w:sz w:val="22"/>
              </w:rPr>
              <w:t>Code (text)</w:t>
            </w:r>
          </w:p>
        </w:tc>
        <w:tc>
          <w:tcPr>
            <w:tcW w:w="3827" w:type="dxa"/>
          </w:tcPr>
          <w:p w14:paraId="266C63BE" w14:textId="77777777" w:rsidR="000973FE" w:rsidRPr="00070518" w:rsidRDefault="000973FE" w:rsidP="00350FFA">
            <w:pPr>
              <w:jc w:val="center"/>
              <w:rPr>
                <w:sz w:val="22"/>
              </w:rPr>
            </w:pPr>
            <w:r w:rsidRPr="00070518">
              <w:rPr>
                <w:sz w:val="22"/>
              </w:rPr>
              <w:t>Message</w:t>
            </w:r>
          </w:p>
        </w:tc>
      </w:tr>
      <w:tr w:rsidR="000973FE" w14:paraId="51835768" w14:textId="77777777" w:rsidTr="00070518">
        <w:trPr>
          <w:trHeight w:val="1474"/>
        </w:trPr>
        <w:tc>
          <w:tcPr>
            <w:tcW w:w="566" w:type="dxa"/>
            <w:vAlign w:val="center"/>
          </w:tcPr>
          <w:p w14:paraId="25AAB632" w14:textId="77777777" w:rsidR="000973FE" w:rsidRPr="00070518" w:rsidRDefault="00ED199A" w:rsidP="00EB5E1B">
            <w:pPr>
              <w:jc w:val="center"/>
              <w:rPr>
                <w:sz w:val="22"/>
              </w:rPr>
            </w:pPr>
            <w:r>
              <w:rPr>
                <w:sz w:val="22"/>
              </w:rPr>
              <w:t>2</w:t>
            </w:r>
            <w:r w:rsidR="00A31BDA">
              <w:rPr>
                <w:sz w:val="22"/>
              </w:rPr>
              <w:t xml:space="preserve"> (</w:t>
            </w:r>
            <w:r w:rsidR="00EB5E1B">
              <w:rPr>
                <w:sz w:val="22"/>
              </w:rPr>
              <w:t>add</w:t>
            </w:r>
            <w:r w:rsidR="00A31BDA">
              <w:rPr>
                <w:sz w:val="22"/>
              </w:rPr>
              <w:t>)</w:t>
            </w:r>
          </w:p>
        </w:tc>
        <w:tc>
          <w:tcPr>
            <w:tcW w:w="1277" w:type="dxa"/>
            <w:vAlign w:val="center"/>
          </w:tcPr>
          <w:p w14:paraId="211C667F" w14:textId="77777777" w:rsidR="000973FE" w:rsidRDefault="0023736B" w:rsidP="00350FFA">
            <w:pPr>
              <w:jc w:val="center"/>
            </w:pPr>
            <w:r>
              <w:rPr>
                <w:noProof/>
                <w:lang w:val="en-IE" w:eastAsia="en-IE"/>
              </w:rPr>
              <w:drawing>
                <wp:inline distT="0" distB="0" distL="0" distR="0" wp14:anchorId="689897C0" wp14:editId="41027E43">
                  <wp:extent cx="576000" cy="8640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1275" w:type="dxa"/>
            <w:vAlign w:val="center"/>
          </w:tcPr>
          <w:p w14:paraId="5994D0CE" w14:textId="77777777" w:rsidR="000973FE" w:rsidRDefault="0023736B" w:rsidP="00350FFA">
            <w:pPr>
              <w:jc w:val="center"/>
            </w:pPr>
            <w:r>
              <w:rPr>
                <w:noProof/>
                <w:lang w:val="en-IE" w:eastAsia="en-IE"/>
              </w:rPr>
              <w:drawing>
                <wp:inline distT="0" distB="0" distL="0" distR="0" wp14:anchorId="17B2B532" wp14:editId="3DDE055F">
                  <wp:extent cx="576000" cy="8640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3261" w:type="dxa"/>
            <w:vAlign w:val="center"/>
          </w:tcPr>
          <w:p w14:paraId="3D1B514B" w14:textId="77777777" w:rsidR="000973FE" w:rsidRPr="00070518" w:rsidRDefault="000973FE" w:rsidP="000973FE">
            <w:pPr>
              <w:rPr>
                <w:sz w:val="22"/>
              </w:rPr>
            </w:pPr>
            <w:r w:rsidRPr="00070518">
              <w:rPr>
                <w:sz w:val="22"/>
              </w:rPr>
              <w:t>Red         Ye</w:t>
            </w:r>
            <w:r w:rsidR="001033BD" w:rsidRPr="00070518">
              <w:rPr>
                <w:sz w:val="22"/>
              </w:rPr>
              <w:t>llow</w:t>
            </w:r>
          </w:p>
          <w:p w14:paraId="5C0A77A5" w14:textId="77777777" w:rsidR="000973FE" w:rsidRPr="00070518" w:rsidRDefault="000973FE" w:rsidP="000973FE">
            <w:pPr>
              <w:rPr>
                <w:sz w:val="22"/>
              </w:rPr>
            </w:pPr>
            <w:r w:rsidRPr="00070518">
              <w:rPr>
                <w:sz w:val="22"/>
              </w:rPr>
              <w:t>Red</w:t>
            </w:r>
          </w:p>
          <w:p w14:paraId="189CE723" w14:textId="77777777" w:rsidR="000973FE" w:rsidRPr="00070518" w:rsidRDefault="000973FE" w:rsidP="000973FE">
            <w:pPr>
              <w:rPr>
                <w:sz w:val="22"/>
              </w:rPr>
            </w:pPr>
            <w:r w:rsidRPr="00070518">
              <w:rPr>
                <w:sz w:val="22"/>
              </w:rPr>
              <w:t>Red</w:t>
            </w:r>
          </w:p>
          <w:p w14:paraId="565BD64C" w14:textId="77777777" w:rsidR="000973FE" w:rsidRPr="00070518" w:rsidRDefault="000973FE" w:rsidP="000973FE">
            <w:pPr>
              <w:rPr>
                <w:sz w:val="22"/>
              </w:rPr>
            </w:pPr>
            <w:r w:rsidRPr="00070518">
              <w:rPr>
                <w:sz w:val="22"/>
              </w:rPr>
              <w:t>fixed or slow occulting synchronized</w:t>
            </w:r>
          </w:p>
        </w:tc>
        <w:tc>
          <w:tcPr>
            <w:tcW w:w="3827" w:type="dxa"/>
            <w:vAlign w:val="center"/>
          </w:tcPr>
          <w:p w14:paraId="1C38FE60" w14:textId="77777777" w:rsidR="000973FE" w:rsidRPr="00070518" w:rsidRDefault="000973FE" w:rsidP="00066704">
            <w:pPr>
              <w:jc w:val="center"/>
              <w:rPr>
                <w:sz w:val="22"/>
              </w:rPr>
            </w:pPr>
            <w:r w:rsidRPr="00070518">
              <w:rPr>
                <w:sz w:val="22"/>
              </w:rPr>
              <w:t>Vessel shall no</w:t>
            </w:r>
            <w:r w:rsidR="00066704" w:rsidRPr="00070518">
              <w:rPr>
                <w:sz w:val="22"/>
              </w:rPr>
              <w:t>t</w:t>
            </w:r>
            <w:r w:rsidRPr="00070518">
              <w:rPr>
                <w:sz w:val="22"/>
              </w:rPr>
              <w:t xml:space="preserve"> proceed, except that vessels which navigate outside the main channel need not </w:t>
            </w:r>
            <w:r w:rsidR="00066704" w:rsidRPr="00070518">
              <w:rPr>
                <w:sz w:val="22"/>
              </w:rPr>
              <w:t>comply with the main message</w:t>
            </w:r>
            <w:r w:rsidR="005B42AE" w:rsidRPr="00070518">
              <w:rPr>
                <w:sz w:val="22"/>
              </w:rPr>
              <w:t>.</w:t>
            </w:r>
          </w:p>
        </w:tc>
      </w:tr>
      <w:tr w:rsidR="000973FE" w14:paraId="0C60A759" w14:textId="77777777" w:rsidTr="00070518">
        <w:trPr>
          <w:trHeight w:val="1474"/>
        </w:trPr>
        <w:tc>
          <w:tcPr>
            <w:tcW w:w="566" w:type="dxa"/>
            <w:vAlign w:val="center"/>
          </w:tcPr>
          <w:p w14:paraId="36BD02E7" w14:textId="77777777" w:rsidR="000973FE" w:rsidRDefault="00ED199A" w:rsidP="00350FFA">
            <w:pPr>
              <w:jc w:val="center"/>
              <w:rPr>
                <w:sz w:val="22"/>
              </w:rPr>
            </w:pPr>
            <w:r>
              <w:rPr>
                <w:sz w:val="22"/>
              </w:rPr>
              <w:t>5</w:t>
            </w:r>
          </w:p>
          <w:p w14:paraId="0C2534C2" w14:textId="77777777" w:rsidR="00ED199A" w:rsidRPr="00070518" w:rsidRDefault="00ED199A" w:rsidP="00EB5E1B">
            <w:pPr>
              <w:jc w:val="center"/>
              <w:rPr>
                <w:sz w:val="22"/>
              </w:rPr>
            </w:pPr>
            <w:r>
              <w:rPr>
                <w:sz w:val="22"/>
              </w:rPr>
              <w:t>(</w:t>
            </w:r>
            <w:r w:rsidR="00EB5E1B">
              <w:rPr>
                <w:sz w:val="22"/>
              </w:rPr>
              <w:t>add</w:t>
            </w:r>
            <w:r>
              <w:rPr>
                <w:sz w:val="22"/>
              </w:rPr>
              <w:t>)</w:t>
            </w:r>
          </w:p>
        </w:tc>
        <w:tc>
          <w:tcPr>
            <w:tcW w:w="1277" w:type="dxa"/>
            <w:vAlign w:val="center"/>
          </w:tcPr>
          <w:p w14:paraId="0A65ABFB" w14:textId="77777777" w:rsidR="000973FE" w:rsidRDefault="0023736B" w:rsidP="00350FFA">
            <w:pPr>
              <w:jc w:val="center"/>
            </w:pPr>
            <w:r>
              <w:rPr>
                <w:noProof/>
                <w:lang w:val="en-IE" w:eastAsia="en-IE"/>
              </w:rPr>
              <w:drawing>
                <wp:inline distT="0" distB="0" distL="0" distR="0" wp14:anchorId="0980EEEC" wp14:editId="325A8C4E">
                  <wp:extent cx="576000" cy="864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1275" w:type="dxa"/>
            <w:vAlign w:val="center"/>
          </w:tcPr>
          <w:p w14:paraId="798363D1" w14:textId="77777777" w:rsidR="000973FE" w:rsidRDefault="0023736B" w:rsidP="00350FFA">
            <w:pPr>
              <w:jc w:val="center"/>
            </w:pPr>
            <w:r>
              <w:rPr>
                <w:noProof/>
                <w:lang w:val="en-IE" w:eastAsia="en-IE"/>
              </w:rPr>
              <w:drawing>
                <wp:inline distT="0" distB="0" distL="0" distR="0" wp14:anchorId="56C56B7E" wp14:editId="6EB9B4D6">
                  <wp:extent cx="576000" cy="864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3261" w:type="dxa"/>
            <w:vAlign w:val="center"/>
          </w:tcPr>
          <w:p w14:paraId="40994C80" w14:textId="77777777" w:rsidR="001033BD" w:rsidRPr="00070518" w:rsidRDefault="001033BD" w:rsidP="001033BD">
            <w:pPr>
              <w:rPr>
                <w:sz w:val="22"/>
              </w:rPr>
            </w:pPr>
            <w:r w:rsidRPr="00070518">
              <w:rPr>
                <w:sz w:val="22"/>
              </w:rPr>
              <w:t>Green      Yellow</w:t>
            </w:r>
          </w:p>
          <w:p w14:paraId="5418A2D7" w14:textId="77777777" w:rsidR="001033BD" w:rsidRPr="00070518" w:rsidRDefault="001033BD" w:rsidP="001033BD">
            <w:pPr>
              <w:rPr>
                <w:sz w:val="22"/>
              </w:rPr>
            </w:pPr>
            <w:r w:rsidRPr="00070518">
              <w:rPr>
                <w:sz w:val="22"/>
              </w:rPr>
              <w:t>Green</w:t>
            </w:r>
          </w:p>
          <w:p w14:paraId="502BF1DD" w14:textId="77777777" w:rsidR="001033BD" w:rsidRPr="00070518" w:rsidRDefault="001033BD" w:rsidP="001033BD">
            <w:pPr>
              <w:rPr>
                <w:sz w:val="22"/>
              </w:rPr>
            </w:pPr>
            <w:r w:rsidRPr="00070518">
              <w:rPr>
                <w:sz w:val="22"/>
              </w:rPr>
              <w:t>Green</w:t>
            </w:r>
          </w:p>
          <w:p w14:paraId="40EA8A5F" w14:textId="77777777" w:rsidR="000973FE" w:rsidRPr="00070518" w:rsidRDefault="001033BD" w:rsidP="001033BD">
            <w:pPr>
              <w:rPr>
                <w:sz w:val="22"/>
              </w:rPr>
            </w:pPr>
            <w:r w:rsidRPr="00070518">
              <w:rPr>
                <w:sz w:val="22"/>
              </w:rPr>
              <w:t>fixed or slow occulting synchronized</w:t>
            </w:r>
          </w:p>
        </w:tc>
        <w:tc>
          <w:tcPr>
            <w:tcW w:w="3827" w:type="dxa"/>
            <w:vAlign w:val="center"/>
          </w:tcPr>
          <w:p w14:paraId="00CB2540" w14:textId="77777777" w:rsidR="000973FE" w:rsidRPr="00070518" w:rsidRDefault="005B42AE" w:rsidP="00350FFA">
            <w:pPr>
              <w:jc w:val="center"/>
              <w:rPr>
                <w:sz w:val="22"/>
              </w:rPr>
            </w:pPr>
            <w:r w:rsidRPr="00070518">
              <w:rPr>
                <w:sz w:val="22"/>
              </w:rPr>
              <w:t>A vessel may proceed only when it has received specific order to do so; except that vessels which navigate outside the main channel need not comply with the main message.</w:t>
            </w:r>
          </w:p>
        </w:tc>
      </w:tr>
    </w:tbl>
    <w:p w14:paraId="7300C36B" w14:textId="77777777" w:rsidR="00B93704" w:rsidRDefault="0023736B" w:rsidP="0067734A">
      <w:pPr>
        <w:pStyle w:val="Tablecaption"/>
        <w:jc w:val="center"/>
        <w:rPr>
          <w:color w:val="000000" w:themeColor="text1"/>
        </w:rPr>
      </w:pPr>
      <w:r>
        <w:t>Exemption Signals and Messages</w:t>
      </w:r>
    </w:p>
    <w:p w14:paraId="7F55CD27" w14:textId="77777777" w:rsidR="00920E23" w:rsidRDefault="00920E23" w:rsidP="00920E23">
      <w:pPr>
        <w:pStyle w:val="Heading1"/>
      </w:pPr>
      <w:bookmarkStart w:id="89" w:name="_Toc523143225"/>
      <w:r>
        <w:t>REFERENCES</w:t>
      </w:r>
      <w:bookmarkEnd w:id="89"/>
    </w:p>
    <w:p w14:paraId="19AC3B58" w14:textId="77777777" w:rsidR="00B54856" w:rsidRDefault="00B54856" w:rsidP="00B54856">
      <w:pPr>
        <w:pStyle w:val="Reference"/>
        <w:numPr>
          <w:ilvl w:val="0"/>
          <w:numId w:val="0"/>
        </w:numPr>
        <w:ind w:left="567"/>
        <w:rPr>
          <w:ins w:id="90" w:author="Hermann.Frank" w:date="2018-08-27T14:21:00Z"/>
        </w:rPr>
      </w:pPr>
    </w:p>
    <w:p w14:paraId="7F6D6147" w14:textId="77777777" w:rsidR="00B54856" w:rsidRDefault="00B54856" w:rsidP="00B54856">
      <w:pPr>
        <w:pStyle w:val="Reference"/>
      </w:pPr>
      <w:commentRangeStart w:id="91"/>
      <w:r>
        <w:t xml:space="preserve">Lisbon Agreement 1930 </w:t>
      </w:r>
      <w:commentRangeEnd w:id="91"/>
      <w:r>
        <w:rPr>
          <w:rStyle w:val="CommentReference"/>
          <w:rFonts w:eastAsiaTheme="minorHAnsi" w:cstheme="minorBidi"/>
        </w:rPr>
        <w:commentReference w:id="91"/>
      </w:r>
    </w:p>
    <w:p w14:paraId="2239D77B" w14:textId="77777777" w:rsidR="00B54856" w:rsidRDefault="00B54856" w:rsidP="00920E23">
      <w:pPr>
        <w:pStyle w:val="Reference"/>
      </w:pPr>
      <w:r>
        <w:t>Committee 1974 (IALA, IAPH, PIANC)</w:t>
      </w:r>
    </w:p>
    <w:p w14:paraId="200C58BC" w14:textId="77777777" w:rsidR="00F75D61" w:rsidRPr="00920E23" w:rsidRDefault="00B54856" w:rsidP="00B54856">
      <w:pPr>
        <w:pStyle w:val="Reference"/>
      </w:pPr>
      <w:bookmarkStart w:id="92" w:name="_Ref523143489"/>
      <w:r>
        <w:t>International Hydrographic Organization, Regulations of the IHO for International (INT) Charts and Chart Specifications of the IHO, Edition 4.4.0 - September 2103</w:t>
      </w:r>
      <w:bookmarkEnd w:id="92"/>
    </w:p>
    <w:sectPr w:rsidR="00F75D61" w:rsidRPr="00920E23" w:rsidSect="0083218D">
      <w:headerReference w:type="even" r:id="rId37"/>
      <w:headerReference w:type="default" r:id="rId38"/>
      <w:headerReference w:type="first" r:id="rId3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Hadley" w:date="2016-02-10T14:32:00Z" w:initials="MH">
    <w:p w14:paraId="04A4924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2" w:author="Hermann.Frank" w:date="2018-08-27T14:24:00Z" w:initials="Frank">
    <w:p w14:paraId="388C3EF4" w14:textId="77777777" w:rsidR="00C318B7" w:rsidRDefault="00C318B7" w:rsidP="00C318B7">
      <w:pPr>
        <w:pStyle w:val="Noting"/>
      </w:pPr>
      <w:r>
        <w:rPr>
          <w:rStyle w:val="CommentReference"/>
        </w:rPr>
        <w:annotationRef/>
      </w:r>
      <w:r w:rsidRPr="00C318B7">
        <w:t>The original heading recommendation contains a lot of supplemental and mainly historical information (see below). The recommendation is in use for 20 years now and therefore well accepted. So IALA may reduce the heading recommendation.</w:t>
      </w:r>
      <w:r w:rsidRPr="00C318B7">
        <w:rPr>
          <w:rStyle w:val="CommentReference"/>
          <w:rFonts w:eastAsiaTheme="minorHAnsi" w:cstheme="minorBidi"/>
        </w:rPr>
        <w:annotationRef/>
      </w:r>
    </w:p>
    <w:p w14:paraId="7757E0F7" w14:textId="77777777" w:rsidR="00B54856" w:rsidRPr="00ED199A" w:rsidRDefault="00B54856" w:rsidP="00C318B7">
      <w:pPr>
        <w:pStyle w:val="Noting"/>
      </w:pPr>
      <w:r>
        <w:t>All the yellow information could be moved to a guideline.</w:t>
      </w:r>
    </w:p>
    <w:p w14:paraId="015E6B21" w14:textId="77777777" w:rsidR="00C318B7" w:rsidRDefault="00C318B7">
      <w:pPr>
        <w:pStyle w:val="CommentText"/>
      </w:pPr>
    </w:p>
  </w:comment>
  <w:comment w:id="3" w:author="Seamus Doyle" w:date="2018-08-31T12:07:00Z" w:initials="SD">
    <w:p w14:paraId="483CF98C" w14:textId="7E9B49D3" w:rsidR="008C5E29" w:rsidRDefault="008C5E29">
      <w:pPr>
        <w:pStyle w:val="CommentText"/>
      </w:pPr>
      <w:r>
        <w:rPr>
          <w:rStyle w:val="CommentReference"/>
        </w:rPr>
        <w:annotationRef/>
      </w:r>
      <w:r>
        <w:t>If the Lisbon agreement is still in force, does it not need to be referenced in some way in this Recommenation?</w:t>
      </w:r>
    </w:p>
  </w:comment>
  <w:comment w:id="61" w:author="Hermann.Frank" w:date="2018-08-27T14:07:00Z" w:initials="Frank">
    <w:p w14:paraId="1E408D28" w14:textId="77777777" w:rsidR="006F0946" w:rsidRDefault="006F0946">
      <w:pPr>
        <w:pStyle w:val="CommentText"/>
      </w:pPr>
      <w:r>
        <w:rPr>
          <w:rStyle w:val="CommentReference"/>
        </w:rPr>
        <w:annotationRef/>
      </w:r>
      <w:r>
        <w:t>move to a guideline</w:t>
      </w:r>
    </w:p>
  </w:comment>
  <w:comment w:id="91" w:author="Hermann.Frank" w:date="2018-08-27T14:21:00Z" w:initials="Frank">
    <w:p w14:paraId="2D740BE7" w14:textId="77777777" w:rsidR="00B54856" w:rsidRDefault="00B54856" w:rsidP="00B54856">
      <w:pPr>
        <w:pStyle w:val="CommentText"/>
      </w:pPr>
      <w:r>
        <w:rPr>
          <w:rStyle w:val="CommentReference"/>
        </w:rPr>
        <w:annotationRef/>
      </w:r>
      <w:r>
        <w:t>is there a paper?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A49246" w15:done="0"/>
  <w15:commentEx w15:paraId="015E6B21" w15:done="0"/>
  <w15:commentEx w15:paraId="483CF98C" w15:paraIdParent="015E6B21" w15:done="0"/>
  <w15:commentEx w15:paraId="1E408D28" w15:done="0"/>
  <w15:commentEx w15:paraId="2D740B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6EF2A" w14:textId="77777777" w:rsidR="00B32F3D" w:rsidRDefault="00B32F3D" w:rsidP="003274DB">
      <w:r>
        <w:separator/>
      </w:r>
    </w:p>
    <w:p w14:paraId="2931CB5E" w14:textId="77777777" w:rsidR="00B32F3D" w:rsidRDefault="00B32F3D"/>
  </w:endnote>
  <w:endnote w:type="continuationSeparator" w:id="0">
    <w:p w14:paraId="7FACDCC6" w14:textId="77777777" w:rsidR="00B32F3D" w:rsidRDefault="00B32F3D" w:rsidP="003274DB">
      <w:r>
        <w:continuationSeparator/>
      </w:r>
    </w:p>
    <w:p w14:paraId="259E930A" w14:textId="77777777" w:rsidR="00B32F3D" w:rsidRDefault="00B32F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2CF35"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0B8E3F2A" wp14:editId="6B19F43D">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3CA9E1"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5653DD80"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A6548A5" w14:textId="77777777" w:rsidR="00B9146E" w:rsidRPr="004E7119" w:rsidRDefault="00B9146E" w:rsidP="00B9146E">
    <w:pPr>
      <w:spacing w:before="40" w:after="40"/>
      <w:rPr>
        <w:b/>
        <w:color w:val="00558C"/>
        <w:szCs w:val="18"/>
      </w:rPr>
    </w:pPr>
    <w:r w:rsidRPr="004E7119">
      <w:rPr>
        <w:b/>
        <w:color w:val="00558C"/>
        <w:szCs w:val="18"/>
      </w:rPr>
      <w:t>www.iala-aism.org</w:t>
    </w:r>
  </w:p>
  <w:p w14:paraId="4AA0D747"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76FA9DE"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B76A4" w14:textId="77777777" w:rsidR="007A72CF" w:rsidRPr="007A72CF" w:rsidRDefault="007A72CF" w:rsidP="007A72CF">
    <w:pPr>
      <w:pStyle w:val="Footer"/>
      <w:rPr>
        <w:sz w:val="15"/>
        <w:szCs w:val="15"/>
      </w:rPr>
    </w:pPr>
  </w:p>
  <w:p w14:paraId="037340DB" w14:textId="77777777" w:rsidR="007A72CF" w:rsidRDefault="007A72CF" w:rsidP="007A72CF">
    <w:pPr>
      <w:pStyle w:val="Footerportrait"/>
    </w:pPr>
  </w:p>
  <w:p w14:paraId="778BCBC6" w14:textId="77777777" w:rsidR="007A72CF" w:rsidRPr="007A72CF" w:rsidRDefault="00B32F3D" w:rsidP="007A72CF">
    <w:pPr>
      <w:pStyle w:val="Footerportrait"/>
      <w:rPr>
        <w:rStyle w:val="PageNumber"/>
      </w:rPr>
    </w:pPr>
    <w:r>
      <w:fldChar w:fldCharType="begin"/>
    </w:r>
    <w:r>
      <w:instrText xml:space="preserve"> STYLEREF "Document type" \* MERGEFORMAT </w:instrText>
    </w:r>
    <w:r>
      <w:fldChar w:fldCharType="separate"/>
    </w:r>
    <w:r w:rsidR="008C5E29">
      <w:t>IALA Recommendation</w:t>
    </w:r>
    <w:r>
      <w:fldChar w:fldCharType="end"/>
    </w:r>
    <w:r w:rsidR="007A72CF">
      <w:t xml:space="preserve"> </w:t>
    </w:r>
    <w:r>
      <w:fldChar w:fldCharType="begin"/>
    </w:r>
    <w:r>
      <w:instrText xml:space="preserve"> STYLEREF "Document number" \* MERGEFORMAT </w:instrText>
    </w:r>
    <w:r>
      <w:fldChar w:fldCharType="separate"/>
    </w:r>
    <w:r w:rsidR="008C5E29">
      <w:t>R0111(E111)</w:t>
    </w:r>
    <w:r>
      <w:fldChar w:fldCharType="end"/>
    </w:r>
    <w:r w:rsidR="00564664">
      <w:t xml:space="preserve"> </w:t>
    </w:r>
    <w:r>
      <w:fldChar w:fldCharType="begin"/>
    </w:r>
    <w:r>
      <w:instrText xml:space="preserve"> STYLEREF "Document name" \* MERGEFORMAT </w:instrText>
    </w:r>
    <w:r>
      <w:fldChar w:fldCharType="separate"/>
    </w:r>
    <w:r w:rsidR="008C5E29">
      <w:t>PORT TRAFFIC SIGNALS</w:t>
    </w:r>
    <w:r>
      <w:fldChar w:fldCharType="end"/>
    </w:r>
    <w:r w:rsidR="007A72CF">
      <w:tab/>
    </w:r>
  </w:p>
  <w:p w14:paraId="4915704D" w14:textId="77777777" w:rsidR="008608A4" w:rsidRDefault="00B32F3D" w:rsidP="007A72CF">
    <w:pPr>
      <w:pStyle w:val="Footerportrait"/>
    </w:pPr>
    <w:r>
      <w:fldChar w:fldCharType="begin"/>
    </w:r>
    <w:r>
      <w:instrText xml:space="preserve"> STYLEREF "Edition number" \* MERGEFORMAT </w:instrText>
    </w:r>
    <w:r>
      <w:fldChar w:fldCharType="separate"/>
    </w:r>
    <w:r w:rsidR="008C5E29">
      <w:t>Edition 1.2</w:t>
    </w:r>
    <w:r>
      <w:fldChar w:fldCharType="end"/>
    </w:r>
    <w:r w:rsidR="007A72CF">
      <w:t xml:space="preserve"> </w:t>
    </w:r>
    <w:r>
      <w:fldChar w:fldCharType="begin"/>
    </w:r>
    <w:r>
      <w:instrText xml:space="preserve"> STYLEREF "Document date" \* MERGEFORMAT </w:instrText>
    </w:r>
    <w:r>
      <w:fldChar w:fldCharType="separate"/>
    </w:r>
    <w:r w:rsidR="008C5E29">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8C5E29">
      <w:t>2</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8AAA17" w14:textId="77777777" w:rsidR="00B32F3D" w:rsidRDefault="00B32F3D" w:rsidP="003274DB">
      <w:r>
        <w:separator/>
      </w:r>
    </w:p>
    <w:p w14:paraId="41AC1CCE" w14:textId="77777777" w:rsidR="00B32F3D" w:rsidRDefault="00B32F3D"/>
  </w:footnote>
  <w:footnote w:type="continuationSeparator" w:id="0">
    <w:p w14:paraId="7D5D048D" w14:textId="77777777" w:rsidR="00B32F3D" w:rsidRDefault="00B32F3D" w:rsidP="003274DB">
      <w:r>
        <w:continuationSeparator/>
      </w:r>
    </w:p>
    <w:p w14:paraId="74847DE6" w14:textId="77777777" w:rsidR="00B32F3D" w:rsidRDefault="00B32F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BA092" w14:textId="77777777" w:rsidR="00606A42" w:rsidRDefault="00B32F3D">
    <w:pPr>
      <w:pStyle w:val="Header"/>
    </w:pPr>
    <w:r>
      <w:rPr>
        <w:noProof/>
      </w:rPr>
      <w:pict w14:anchorId="0E8B1C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9C3131B">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BC0A29E">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82B3687">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47F35" w14:textId="77777777" w:rsidR="001B44DC" w:rsidRDefault="00B32F3D">
    <w:pPr>
      <w:pStyle w:val="Header"/>
    </w:pPr>
    <w:r>
      <w:rPr>
        <w:noProof/>
      </w:rPr>
      <w:pict w14:anchorId="3BE318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81" type="#_x0000_t136" style="position:absolute;margin-left:0;margin-top:0;width:659.45pt;height:59.95pt;rotation:315;z-index:-2515640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43872" w14:textId="77777777" w:rsidR="005A19E9" w:rsidRPr="00ED2A8D" w:rsidRDefault="00B32F3D" w:rsidP="005A19E9">
    <w:pPr>
      <w:pStyle w:val="Header"/>
    </w:pPr>
    <w:r>
      <w:rPr>
        <w:noProof/>
      </w:rPr>
      <w:pict w14:anchorId="12386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80" type="#_x0000_t136" style="position:absolute;margin-left:0;margin-top:0;width:659.45pt;height:59.95pt;rotation:315;z-index:-2515660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5A19E9">
      <w:rPr>
        <w:noProof/>
        <w:lang w:val="en-IE" w:eastAsia="en-IE"/>
      </w:rPr>
      <w:drawing>
        <wp:anchor distT="0" distB="0" distL="114300" distR="114300" simplePos="0" relativeHeight="251726848" behindDoc="1" locked="0" layoutInCell="1" allowOverlap="1" wp14:anchorId="18A04F20" wp14:editId="59082C7B">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C6460E" w14:textId="77777777" w:rsidR="005A19E9" w:rsidRPr="00ED2A8D" w:rsidRDefault="005A19E9" w:rsidP="005A19E9">
    <w:pPr>
      <w:pStyle w:val="Header"/>
    </w:pPr>
  </w:p>
  <w:p w14:paraId="6E7A5C5A" w14:textId="77777777" w:rsidR="005A19E9" w:rsidRDefault="005A19E9" w:rsidP="005A19E9">
    <w:pPr>
      <w:pStyle w:val="Header"/>
    </w:pPr>
  </w:p>
  <w:p w14:paraId="6735DDA8" w14:textId="77777777" w:rsidR="005A19E9" w:rsidRDefault="005A19E9" w:rsidP="005A19E9">
    <w:pPr>
      <w:pStyle w:val="Header"/>
    </w:pPr>
  </w:p>
  <w:p w14:paraId="188564B4" w14:textId="77777777" w:rsidR="005A19E9" w:rsidRDefault="005A19E9" w:rsidP="005A19E9">
    <w:pPr>
      <w:pStyle w:val="Header"/>
    </w:pPr>
  </w:p>
  <w:p w14:paraId="50750BBB" w14:textId="77777777" w:rsidR="005A19E9" w:rsidRPr="00441393" w:rsidRDefault="005A19E9" w:rsidP="005A19E9">
    <w:pPr>
      <w:pStyle w:val="Contents"/>
    </w:pPr>
    <w:r>
      <w:rPr>
        <w:color w:val="009FDF"/>
      </w:rPr>
      <w:t xml:space="preserve">ANNEX </w:t>
    </w:r>
    <w:r w:rsidRPr="0040749F">
      <w:rPr>
        <w:color w:val="009FDF"/>
      </w:rPr>
      <w:t>CONTENTS</w:t>
    </w:r>
  </w:p>
  <w:p w14:paraId="354FE392" w14:textId="77777777" w:rsidR="005A19E9" w:rsidRPr="00815218" w:rsidRDefault="005A19E9" w:rsidP="005A19E9">
    <w:pPr>
      <w:pStyle w:val="Header"/>
    </w:pPr>
    <w:r>
      <w:rPr>
        <w:noProof/>
        <w:lang w:val="en-IE" w:eastAsia="en-IE"/>
      </w:rPr>
      <w:drawing>
        <wp:anchor distT="0" distB="0" distL="114300" distR="114300" simplePos="0" relativeHeight="251724800" behindDoc="1" locked="0" layoutInCell="1" allowOverlap="1" wp14:anchorId="299F4AD1" wp14:editId="5F060F7D">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4DA1B53" w14:textId="77777777" w:rsidR="005A19E9" w:rsidRDefault="005A19E9" w:rsidP="00667792">
    <w:pPr>
      <w:pStyle w:val="Header"/>
    </w:pPr>
  </w:p>
  <w:p w14:paraId="4E571D56" w14:textId="77777777" w:rsidR="005A19E9" w:rsidRPr="00667792" w:rsidRDefault="005A19E9" w:rsidP="00667792">
    <w:pPr>
      <w:pStyle w:val="Header"/>
    </w:pPr>
    <w:r>
      <w:rPr>
        <w:noProof/>
        <w:lang w:val="en-IE" w:eastAsia="en-IE"/>
      </w:rPr>
      <w:drawing>
        <wp:anchor distT="0" distB="0" distL="114300" distR="114300" simplePos="0" relativeHeight="251721728" behindDoc="1" locked="0" layoutInCell="1" allowOverlap="1" wp14:anchorId="068D06E8" wp14:editId="6B4E933F">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0AFF6" w14:textId="77777777" w:rsidR="001B44DC" w:rsidRDefault="00B32F3D">
    <w:pPr>
      <w:pStyle w:val="Header"/>
    </w:pPr>
    <w:r>
      <w:rPr>
        <w:noProof/>
      </w:rPr>
      <w:pict w14:anchorId="4073D5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83" type="#_x0000_t136" style="position:absolute;margin-left:0;margin-top:0;width:659.45pt;height:59.95pt;rotation:315;z-index:-2515599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6C2C147">
        <v:shape id="PowerPlusWaterMarkObject12" o:spid="_x0000_s2082" type="#_x0000_t136" style="position:absolute;margin-left:0;margin-top:0;width:659.45pt;height:59.95pt;rotation:315;z-index:-2515619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19357" w14:textId="77777777" w:rsidR="001B44DC" w:rsidRDefault="00B32F3D">
    <w:pPr>
      <w:pStyle w:val="Header"/>
    </w:pPr>
    <w:r>
      <w:rPr>
        <w:noProof/>
      </w:rPr>
      <w:pict w14:anchorId="687D8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84" type="#_x0000_t136" style="position:absolute;margin-left:0;margin-top:0;width:659.45pt;height:59.95pt;rotation:315;z-index:-2515578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8B236" w14:textId="77777777" w:rsidR="00995229" w:rsidRPr="00667792" w:rsidRDefault="00B32F3D" w:rsidP="00667792">
    <w:pPr>
      <w:pStyle w:val="Header"/>
    </w:pPr>
    <w:r>
      <w:rPr>
        <w:noProof/>
      </w:rPr>
      <w:pict w14:anchorId="32914D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95229">
      <w:rPr>
        <w:noProof/>
        <w:lang w:val="en-IE" w:eastAsia="en-IE"/>
      </w:rPr>
      <w:drawing>
        <wp:anchor distT="0" distB="0" distL="114300" distR="114300" simplePos="0" relativeHeight="251728896" behindDoc="1" locked="0" layoutInCell="1" allowOverlap="1" wp14:anchorId="0B63A3EC" wp14:editId="0894496A">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81F58" w14:textId="77777777" w:rsidR="001B44DC" w:rsidRDefault="00B32F3D">
    <w:pPr>
      <w:pStyle w:val="Header"/>
    </w:pPr>
    <w:r>
      <w:rPr>
        <w:noProof/>
      </w:rPr>
      <w:pict w14:anchorId="3BD10F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85" type="#_x0000_t136" style="position:absolute;margin-left:0;margin-top:0;width:659.45pt;height:59.95pt;rotation:315;z-index:-2515558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CD642" w14:textId="77777777" w:rsidR="002E4993" w:rsidRPr="00ED2A8D" w:rsidRDefault="00B32F3D" w:rsidP="008747E0">
    <w:pPr>
      <w:pStyle w:val="Header"/>
    </w:pPr>
    <w:r>
      <w:rPr>
        <w:noProof/>
      </w:rPr>
      <w:pict w14:anchorId="3CD7BC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sidRPr="00442889">
      <w:rPr>
        <w:noProof/>
        <w:lang w:val="en-IE" w:eastAsia="en-IE"/>
      </w:rPr>
      <w:drawing>
        <wp:anchor distT="0" distB="0" distL="114300" distR="114300" simplePos="0" relativeHeight="251661312" behindDoc="1" locked="0" layoutInCell="1" allowOverlap="1" wp14:anchorId="3B692917" wp14:editId="4C5A363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0F4505B" w14:textId="77777777" w:rsidR="002E4993" w:rsidRPr="00ED2A8D" w:rsidRDefault="00EE7459" w:rsidP="00EE7459">
    <w:pPr>
      <w:pStyle w:val="Header"/>
      <w:jc w:val="right"/>
    </w:pPr>
    <w:r>
      <w:t>ENG8-9.5.1</w:t>
    </w:r>
  </w:p>
  <w:p w14:paraId="67BB9D9B" w14:textId="77777777" w:rsidR="002E4993" w:rsidRDefault="002E4993" w:rsidP="008747E0">
    <w:pPr>
      <w:pStyle w:val="Header"/>
    </w:pPr>
  </w:p>
  <w:p w14:paraId="239A288A" w14:textId="77777777" w:rsidR="002E4993" w:rsidRDefault="002E4993" w:rsidP="008747E0">
    <w:pPr>
      <w:pStyle w:val="Header"/>
    </w:pPr>
  </w:p>
  <w:p w14:paraId="6C11F8D1" w14:textId="77777777" w:rsidR="002E4993" w:rsidRDefault="002E4993" w:rsidP="008747E0">
    <w:pPr>
      <w:pStyle w:val="Header"/>
    </w:pPr>
  </w:p>
  <w:p w14:paraId="08835D18" w14:textId="77777777" w:rsidR="002E4993" w:rsidRDefault="002E4993" w:rsidP="008747E0">
    <w:pPr>
      <w:pStyle w:val="Header"/>
    </w:pPr>
  </w:p>
  <w:p w14:paraId="32971C3D" w14:textId="77777777" w:rsidR="002E4993" w:rsidRDefault="003E5FD2" w:rsidP="008747E0">
    <w:pPr>
      <w:pStyle w:val="Header"/>
    </w:pPr>
    <w:r>
      <w:rPr>
        <w:noProof/>
        <w:lang w:val="en-IE" w:eastAsia="en-IE"/>
      </w:rPr>
      <w:drawing>
        <wp:anchor distT="0" distB="0" distL="114300" distR="114300" simplePos="0" relativeHeight="251657216" behindDoc="1" locked="0" layoutInCell="1" allowOverlap="1" wp14:anchorId="3BDEB42C" wp14:editId="69B2CDCE">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6A2324AD" w14:textId="77777777" w:rsidR="003E5FD2" w:rsidRDefault="003E5FD2" w:rsidP="001349DB">
    <w:pPr>
      <w:pStyle w:val="Header"/>
      <w:spacing w:line="360" w:lineRule="exact"/>
    </w:pPr>
  </w:p>
  <w:p w14:paraId="6142FCDA"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420EC" w14:textId="77777777" w:rsidR="00606A42" w:rsidRDefault="00B32F3D">
    <w:pPr>
      <w:pStyle w:val="Header"/>
    </w:pPr>
    <w:r>
      <w:rPr>
        <w:noProof/>
      </w:rPr>
      <w:pict w14:anchorId="5DBBBB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602C08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2A1C63A">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33E7338">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A97D3" w14:textId="77777777" w:rsidR="00606A42" w:rsidRDefault="00B32F3D">
    <w:pPr>
      <w:pStyle w:val="Header"/>
    </w:pPr>
    <w:r>
      <w:rPr>
        <w:noProof/>
      </w:rPr>
      <w:pict w14:anchorId="0DD6D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7151122">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E3EE7BE">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B3398" w14:textId="77777777" w:rsidR="002E4993" w:rsidRPr="00ED2A8D" w:rsidRDefault="00B32F3D" w:rsidP="008747E0">
    <w:pPr>
      <w:pStyle w:val="Header"/>
    </w:pPr>
    <w:r>
      <w:rPr>
        <w:noProof/>
      </w:rPr>
      <w:pict w14:anchorId="5E4D4C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Pr>
        <w:noProof/>
        <w:lang w:val="en-IE" w:eastAsia="en-IE"/>
      </w:rPr>
      <w:drawing>
        <wp:anchor distT="0" distB="0" distL="114300" distR="114300" simplePos="0" relativeHeight="251658752" behindDoc="1" locked="0" layoutInCell="1" allowOverlap="1" wp14:anchorId="56702041" wp14:editId="26924983">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470D15" w14:textId="77777777" w:rsidR="002E4993" w:rsidRPr="00ED2A8D" w:rsidRDefault="002E4993" w:rsidP="008747E0">
    <w:pPr>
      <w:pStyle w:val="Header"/>
    </w:pPr>
  </w:p>
  <w:p w14:paraId="65CDC7AD" w14:textId="77777777" w:rsidR="002E4993" w:rsidRDefault="002E4993" w:rsidP="008747E0">
    <w:pPr>
      <w:pStyle w:val="Header"/>
    </w:pPr>
  </w:p>
  <w:p w14:paraId="22722B04" w14:textId="77777777" w:rsidR="002E4993" w:rsidRDefault="002E4993" w:rsidP="008747E0">
    <w:pPr>
      <w:pStyle w:val="Header"/>
    </w:pPr>
  </w:p>
  <w:p w14:paraId="10E8F2E7" w14:textId="77777777" w:rsidR="002E4993" w:rsidRDefault="002E4993" w:rsidP="008747E0">
    <w:pPr>
      <w:pStyle w:val="Header"/>
    </w:pPr>
  </w:p>
  <w:p w14:paraId="53BB2F1B" w14:textId="77777777" w:rsidR="002E4993" w:rsidRPr="00441393" w:rsidRDefault="002E4993" w:rsidP="00441393">
    <w:pPr>
      <w:pStyle w:val="Contents"/>
    </w:pPr>
    <w:r>
      <w:t xml:space="preserve">DOCUMENT </w:t>
    </w:r>
    <w:r w:rsidR="00840148">
      <w:t>HISTORY</w:t>
    </w:r>
  </w:p>
  <w:p w14:paraId="4F0AF892" w14:textId="77777777" w:rsidR="002E4993" w:rsidRPr="00ED2A8D" w:rsidRDefault="002E4993" w:rsidP="008747E0">
    <w:pPr>
      <w:pStyle w:val="Header"/>
    </w:pPr>
  </w:p>
  <w:p w14:paraId="72EEEA1A"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64F06" w14:textId="77777777" w:rsidR="00606A42" w:rsidRDefault="00B32F3D">
    <w:pPr>
      <w:pStyle w:val="Header"/>
    </w:pPr>
    <w:r>
      <w:rPr>
        <w:noProof/>
      </w:rPr>
      <w:pict w14:anchorId="551AEF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5686A9B">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1CE71BC">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7EE0054">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57FEA" w14:textId="77777777" w:rsidR="00606A42" w:rsidRDefault="00B32F3D">
    <w:pPr>
      <w:pStyle w:val="Header"/>
    </w:pPr>
    <w:r>
      <w:rPr>
        <w:noProof/>
      </w:rPr>
      <w:pict w14:anchorId="408F77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AF597CC">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ACD5064">
        <v:shape id="PowerPlusWaterMarkObject8" o:spid="_x0000_s2056" type="#_x0000_t136" style="position:absolute;margin-left:0;margin-top:0;width:612.3pt;height:47.1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7E93A" w14:textId="77777777" w:rsidR="002E4993" w:rsidRPr="00667792" w:rsidRDefault="00B32F3D" w:rsidP="00667792">
    <w:pPr>
      <w:pStyle w:val="Header"/>
    </w:pPr>
    <w:r>
      <w:rPr>
        <w:noProof/>
      </w:rPr>
      <w:pict w14:anchorId="5191D9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Pr>
        <w:noProof/>
        <w:lang w:val="en-IE" w:eastAsia="en-IE"/>
      </w:rPr>
      <w:drawing>
        <wp:anchor distT="0" distB="0" distL="114300" distR="114300" simplePos="0" relativeHeight="251680768" behindDoc="1" locked="0" layoutInCell="1" allowOverlap="1" wp14:anchorId="6357C6E3" wp14:editId="3975EFE5">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3C4DB" w14:textId="77777777" w:rsidR="00606A42" w:rsidRDefault="00B32F3D">
    <w:pPr>
      <w:pStyle w:val="Header"/>
    </w:pPr>
    <w:r>
      <w:rPr>
        <w:noProof/>
      </w:rPr>
      <w:pict w14:anchorId="7C8100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C00062D">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7F9F970">
        <v:shape id="PowerPlusWaterMarkObject9" o:spid="_x0000_s2057" type="#_x0000_t136" style="position:absolute;margin-left:0;margin-top:0;width:612.3pt;height:47.1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1F4E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B42574"/>
    <w:lvl w:ilvl="0">
      <w:start w:val="1"/>
      <w:numFmt w:val="decimal"/>
      <w:lvlText w:val="%1."/>
      <w:lvlJc w:val="left"/>
      <w:pPr>
        <w:tabs>
          <w:tab w:val="num" w:pos="1800"/>
        </w:tabs>
        <w:ind w:left="1800" w:hanging="360"/>
      </w:pPr>
    </w:lvl>
  </w:abstractNum>
  <w:abstractNum w:abstractNumId="2">
    <w:nsid w:val="FFFFFF7D"/>
    <w:multiLevelType w:val="singleLevel"/>
    <w:tmpl w:val="373A24F4"/>
    <w:lvl w:ilvl="0">
      <w:start w:val="1"/>
      <w:numFmt w:val="decimal"/>
      <w:lvlText w:val="%1."/>
      <w:lvlJc w:val="left"/>
      <w:pPr>
        <w:tabs>
          <w:tab w:val="num" w:pos="1440"/>
        </w:tabs>
        <w:ind w:left="1440" w:hanging="360"/>
      </w:pPr>
    </w:lvl>
  </w:abstractNum>
  <w:abstractNum w:abstractNumId="3">
    <w:nsid w:val="FFFFFF7F"/>
    <w:multiLevelType w:val="singleLevel"/>
    <w:tmpl w:val="B4EEA144"/>
    <w:lvl w:ilvl="0">
      <w:start w:val="1"/>
      <w:numFmt w:val="decimal"/>
      <w:lvlText w:val="%1."/>
      <w:lvlJc w:val="left"/>
      <w:pPr>
        <w:tabs>
          <w:tab w:val="num" w:pos="720"/>
        </w:tabs>
        <w:ind w:left="720" w:hanging="360"/>
      </w:pPr>
    </w:lvl>
  </w:abstractNum>
  <w:abstractNum w:abstractNumId="4">
    <w:nsid w:val="FFFFFF80"/>
    <w:multiLevelType w:val="singleLevel"/>
    <w:tmpl w:val="165C21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B8D6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0DA80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8127D5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7125A96"/>
    <w:lvl w:ilvl="0">
      <w:start w:val="1"/>
      <w:numFmt w:val="decimal"/>
      <w:lvlText w:val="%1."/>
      <w:lvlJc w:val="left"/>
      <w:pPr>
        <w:tabs>
          <w:tab w:val="num" w:pos="360"/>
        </w:tabs>
        <w:ind w:left="360" w:hanging="360"/>
      </w:pPr>
    </w:lvl>
  </w:abstractNum>
  <w:abstractNum w:abstractNumId="9">
    <w:nsid w:val="FFFFFF89"/>
    <w:multiLevelType w:val="singleLevel"/>
    <w:tmpl w:val="C1BE3D36"/>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9EF45D04"/>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67AB4D84"/>
    <w:multiLevelType w:val="multilevel"/>
    <w:tmpl w:val="0D5613AA"/>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num>
  <w:num w:numId="6">
    <w:abstractNumId w:val="26"/>
  </w:num>
  <w:num w:numId="7">
    <w:abstractNumId w:val="23"/>
  </w:num>
  <w:num w:numId="8">
    <w:abstractNumId w:val="11"/>
  </w:num>
  <w:num w:numId="9">
    <w:abstractNumId w:val="24"/>
  </w:num>
  <w:num w:numId="10">
    <w:abstractNumId w:val="15"/>
  </w:num>
  <w:num w:numId="11">
    <w:abstractNumId w:val="29"/>
  </w:num>
  <w:num w:numId="12">
    <w:abstractNumId w:val="20"/>
  </w:num>
  <w:num w:numId="13">
    <w:abstractNumId w:val="16"/>
  </w:num>
  <w:num w:numId="14">
    <w:abstractNumId w:val="27"/>
  </w:num>
  <w:num w:numId="15">
    <w:abstractNumId w:val="34"/>
  </w:num>
  <w:num w:numId="16">
    <w:abstractNumId w:val="10"/>
  </w:num>
  <w:num w:numId="17">
    <w:abstractNumId w:val="32"/>
  </w:num>
  <w:num w:numId="18">
    <w:abstractNumId w:val="35"/>
  </w:num>
  <w:num w:numId="19">
    <w:abstractNumId w:val="25"/>
  </w:num>
  <w:num w:numId="20">
    <w:abstractNumId w:val="19"/>
  </w:num>
  <w:num w:numId="21">
    <w:abstractNumId w:val="30"/>
  </w:num>
  <w:num w:numId="22">
    <w:abstractNumId w:val="12"/>
  </w:num>
  <w:num w:numId="23">
    <w:abstractNumId w:val="33"/>
  </w:num>
  <w:num w:numId="24">
    <w:abstractNumId w:val="18"/>
  </w:num>
  <w:num w:numId="25">
    <w:abstractNumId w:val="31"/>
  </w:num>
  <w:num w:numId="26">
    <w:abstractNumId w:val="17"/>
  </w:num>
  <w:num w:numId="27">
    <w:abstractNumId w:val="28"/>
  </w:num>
  <w:num w:numId="28">
    <w:abstractNumId w:val="14"/>
  </w:num>
  <w:num w:numId="29">
    <w:abstractNumId w:val="21"/>
  </w:num>
  <w:num w:numId="30">
    <w:abstractNumId w:val="0"/>
  </w:num>
  <w:num w:numId="31">
    <w:abstractNumId w:val="1"/>
  </w:num>
  <w:num w:numId="32">
    <w:abstractNumId w:val="2"/>
  </w:num>
  <w:num w:numId="33">
    <w:abstractNumId w:val="4"/>
  </w:num>
  <w:num w:numId="34">
    <w:abstractNumId w:val="5"/>
  </w:num>
  <w:num w:numId="35">
    <w:abstractNumId w:val="6"/>
  </w:num>
  <w:num w:numId="36">
    <w:abstractNumId w:val="7"/>
  </w:num>
  <w:num w:numId="37">
    <w:abstractNumId w:val="3"/>
  </w:num>
  <w:num w:numId="38">
    <w:abstractNumId w:val="8"/>
  </w:num>
  <w:num w:numId="39">
    <w:abstractNumId w:val="9"/>
  </w:num>
  <w:num w:numId="40">
    <w:abstractNumId w:val="30"/>
  </w:num>
  <w:num w:numId="41">
    <w:abstractNumId w:val="30"/>
  </w:num>
  <w:num w:numId="42">
    <w:abstractNumId w:val="30"/>
  </w:num>
  <w:num w:numId="43">
    <w:abstractNumId w:val="18"/>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14"/>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7EB"/>
    <w:rsid w:val="0000406F"/>
    <w:rsid w:val="00016148"/>
    <w:rsid w:val="000174F9"/>
    <w:rsid w:val="00023C4D"/>
    <w:rsid w:val="000258F6"/>
    <w:rsid w:val="000379A7"/>
    <w:rsid w:val="00040954"/>
    <w:rsid w:val="00040EB8"/>
    <w:rsid w:val="00047206"/>
    <w:rsid w:val="00055311"/>
    <w:rsid w:val="00057B6D"/>
    <w:rsid w:val="00060C0C"/>
    <w:rsid w:val="00061A7B"/>
    <w:rsid w:val="00066704"/>
    <w:rsid w:val="00070518"/>
    <w:rsid w:val="00072C35"/>
    <w:rsid w:val="00084FE9"/>
    <w:rsid w:val="000859C4"/>
    <w:rsid w:val="000904ED"/>
    <w:rsid w:val="0009304C"/>
    <w:rsid w:val="00094508"/>
    <w:rsid w:val="00096642"/>
    <w:rsid w:val="000973FE"/>
    <w:rsid w:val="000A27A8"/>
    <w:rsid w:val="000B26B9"/>
    <w:rsid w:val="000C711B"/>
    <w:rsid w:val="000D2078"/>
    <w:rsid w:val="000E3954"/>
    <w:rsid w:val="000E3E52"/>
    <w:rsid w:val="000F0F9F"/>
    <w:rsid w:val="000F3F43"/>
    <w:rsid w:val="001033BD"/>
    <w:rsid w:val="00111E0A"/>
    <w:rsid w:val="00113D5B"/>
    <w:rsid w:val="00113F8F"/>
    <w:rsid w:val="0011782B"/>
    <w:rsid w:val="0012072E"/>
    <w:rsid w:val="00122F59"/>
    <w:rsid w:val="001349DB"/>
    <w:rsid w:val="00136E58"/>
    <w:rsid w:val="00140600"/>
    <w:rsid w:val="00143AC2"/>
    <w:rsid w:val="00154C29"/>
    <w:rsid w:val="00161325"/>
    <w:rsid w:val="00166C2E"/>
    <w:rsid w:val="001875B1"/>
    <w:rsid w:val="001965B3"/>
    <w:rsid w:val="001A1F3A"/>
    <w:rsid w:val="001B44DC"/>
    <w:rsid w:val="001B7940"/>
    <w:rsid w:val="001C16E6"/>
    <w:rsid w:val="001D4A3E"/>
    <w:rsid w:val="001E416D"/>
    <w:rsid w:val="00201337"/>
    <w:rsid w:val="002022EA"/>
    <w:rsid w:val="00205B17"/>
    <w:rsid w:val="00205D9B"/>
    <w:rsid w:val="002162EC"/>
    <w:rsid w:val="002204DA"/>
    <w:rsid w:val="0022371A"/>
    <w:rsid w:val="0023736B"/>
    <w:rsid w:val="002520AD"/>
    <w:rsid w:val="002547CB"/>
    <w:rsid w:val="00257DF8"/>
    <w:rsid w:val="00257E4A"/>
    <w:rsid w:val="0027175D"/>
    <w:rsid w:val="00280A3F"/>
    <w:rsid w:val="002A5FD1"/>
    <w:rsid w:val="002C044E"/>
    <w:rsid w:val="002D541B"/>
    <w:rsid w:val="002D5AF0"/>
    <w:rsid w:val="002E4993"/>
    <w:rsid w:val="002E5BAC"/>
    <w:rsid w:val="002E7635"/>
    <w:rsid w:val="002F265A"/>
    <w:rsid w:val="002F40FA"/>
    <w:rsid w:val="002F7520"/>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382D"/>
    <w:rsid w:val="00365274"/>
    <w:rsid w:val="00370F5B"/>
    <w:rsid w:val="00377EB5"/>
    <w:rsid w:val="00380350"/>
    <w:rsid w:val="00380B4E"/>
    <w:rsid w:val="003816E4"/>
    <w:rsid w:val="00385A64"/>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331"/>
    <w:rsid w:val="00416165"/>
    <w:rsid w:val="00434484"/>
    <w:rsid w:val="00441393"/>
    <w:rsid w:val="0044432C"/>
    <w:rsid w:val="0044753A"/>
    <w:rsid w:val="00447CF0"/>
    <w:rsid w:val="00456EE9"/>
    <w:rsid w:val="00456F10"/>
    <w:rsid w:val="00465D66"/>
    <w:rsid w:val="00470488"/>
    <w:rsid w:val="00471C48"/>
    <w:rsid w:val="00492A8D"/>
    <w:rsid w:val="004B153C"/>
    <w:rsid w:val="004B518C"/>
    <w:rsid w:val="004C3279"/>
    <w:rsid w:val="004D24EC"/>
    <w:rsid w:val="004E1D57"/>
    <w:rsid w:val="004E2F16"/>
    <w:rsid w:val="004E4D98"/>
    <w:rsid w:val="004E709D"/>
    <w:rsid w:val="00503044"/>
    <w:rsid w:val="00510795"/>
    <w:rsid w:val="00523040"/>
    <w:rsid w:val="00526234"/>
    <w:rsid w:val="00530A84"/>
    <w:rsid w:val="00533B78"/>
    <w:rsid w:val="005378B8"/>
    <w:rsid w:val="00545234"/>
    <w:rsid w:val="00551FB6"/>
    <w:rsid w:val="00553CB1"/>
    <w:rsid w:val="00557434"/>
    <w:rsid w:val="005629E8"/>
    <w:rsid w:val="00564664"/>
    <w:rsid w:val="00575520"/>
    <w:rsid w:val="0059159F"/>
    <w:rsid w:val="00595415"/>
    <w:rsid w:val="00597652"/>
    <w:rsid w:val="005A080B"/>
    <w:rsid w:val="005A19E9"/>
    <w:rsid w:val="005A5370"/>
    <w:rsid w:val="005B12A5"/>
    <w:rsid w:val="005B42AE"/>
    <w:rsid w:val="005C161A"/>
    <w:rsid w:val="005C1BCB"/>
    <w:rsid w:val="005C2312"/>
    <w:rsid w:val="005C4735"/>
    <w:rsid w:val="005C5C63"/>
    <w:rsid w:val="005C67E5"/>
    <w:rsid w:val="005D304B"/>
    <w:rsid w:val="005E3989"/>
    <w:rsid w:val="005E4659"/>
    <w:rsid w:val="005F1386"/>
    <w:rsid w:val="005F17C2"/>
    <w:rsid w:val="005F5934"/>
    <w:rsid w:val="00606A42"/>
    <w:rsid w:val="006127AC"/>
    <w:rsid w:val="00634A78"/>
    <w:rsid w:val="00640299"/>
    <w:rsid w:val="00642025"/>
    <w:rsid w:val="0065107F"/>
    <w:rsid w:val="00657038"/>
    <w:rsid w:val="00666061"/>
    <w:rsid w:val="00667424"/>
    <w:rsid w:val="00667792"/>
    <w:rsid w:val="00671677"/>
    <w:rsid w:val="006750F2"/>
    <w:rsid w:val="00676159"/>
    <w:rsid w:val="0067734A"/>
    <w:rsid w:val="006777BA"/>
    <w:rsid w:val="00682F47"/>
    <w:rsid w:val="00683CF5"/>
    <w:rsid w:val="0068553C"/>
    <w:rsid w:val="00685F34"/>
    <w:rsid w:val="006975A8"/>
    <w:rsid w:val="00697AF7"/>
    <w:rsid w:val="006A48A6"/>
    <w:rsid w:val="006B2D4C"/>
    <w:rsid w:val="006C26D4"/>
    <w:rsid w:val="006C3053"/>
    <w:rsid w:val="006D0994"/>
    <w:rsid w:val="006E0E7D"/>
    <w:rsid w:val="006E2635"/>
    <w:rsid w:val="006E58C0"/>
    <w:rsid w:val="006F0946"/>
    <w:rsid w:val="006F1C14"/>
    <w:rsid w:val="007013E5"/>
    <w:rsid w:val="00717D7F"/>
    <w:rsid w:val="0072592B"/>
    <w:rsid w:val="00725C00"/>
    <w:rsid w:val="0072737A"/>
    <w:rsid w:val="00731DEE"/>
    <w:rsid w:val="007326BF"/>
    <w:rsid w:val="0074389F"/>
    <w:rsid w:val="00755B03"/>
    <w:rsid w:val="00766AD4"/>
    <w:rsid w:val="007715E8"/>
    <w:rsid w:val="007751AD"/>
    <w:rsid w:val="00776004"/>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94E"/>
    <w:rsid w:val="007F7544"/>
    <w:rsid w:val="00800995"/>
    <w:rsid w:val="0080623D"/>
    <w:rsid w:val="00822227"/>
    <w:rsid w:val="0083218D"/>
    <w:rsid w:val="008326B2"/>
    <w:rsid w:val="008336A7"/>
    <w:rsid w:val="00840148"/>
    <w:rsid w:val="00846831"/>
    <w:rsid w:val="0084697E"/>
    <w:rsid w:val="00850F97"/>
    <w:rsid w:val="0085242A"/>
    <w:rsid w:val="00856939"/>
    <w:rsid w:val="008608A4"/>
    <w:rsid w:val="00865532"/>
    <w:rsid w:val="008737D3"/>
    <w:rsid w:val="008747E0"/>
    <w:rsid w:val="00876841"/>
    <w:rsid w:val="00883A21"/>
    <w:rsid w:val="008972C3"/>
    <w:rsid w:val="008A1B4B"/>
    <w:rsid w:val="008A2E70"/>
    <w:rsid w:val="008B237E"/>
    <w:rsid w:val="008C33B5"/>
    <w:rsid w:val="008C5E29"/>
    <w:rsid w:val="008C67F5"/>
    <w:rsid w:val="008D017F"/>
    <w:rsid w:val="008D1018"/>
    <w:rsid w:val="008D16C2"/>
    <w:rsid w:val="008D47EB"/>
    <w:rsid w:val="008E1F69"/>
    <w:rsid w:val="008E59A3"/>
    <w:rsid w:val="008F57D8"/>
    <w:rsid w:val="009016BF"/>
    <w:rsid w:val="00902834"/>
    <w:rsid w:val="009069AA"/>
    <w:rsid w:val="00911CE8"/>
    <w:rsid w:val="00914E26"/>
    <w:rsid w:val="0091590F"/>
    <w:rsid w:val="00920B0A"/>
    <w:rsid w:val="00920E23"/>
    <w:rsid w:val="0092540C"/>
    <w:rsid w:val="00925E0F"/>
    <w:rsid w:val="00926986"/>
    <w:rsid w:val="00931A57"/>
    <w:rsid w:val="009414E6"/>
    <w:rsid w:val="009575C8"/>
    <w:rsid w:val="00970842"/>
    <w:rsid w:val="00971591"/>
    <w:rsid w:val="00974564"/>
    <w:rsid w:val="00974E99"/>
    <w:rsid w:val="009764FA"/>
    <w:rsid w:val="00980192"/>
    <w:rsid w:val="0098773E"/>
    <w:rsid w:val="00994A35"/>
    <w:rsid w:val="00994D97"/>
    <w:rsid w:val="00995229"/>
    <w:rsid w:val="00995B8C"/>
    <w:rsid w:val="009A0F4C"/>
    <w:rsid w:val="009B5154"/>
    <w:rsid w:val="009B692C"/>
    <w:rsid w:val="009B785E"/>
    <w:rsid w:val="009C26F8"/>
    <w:rsid w:val="009C3A74"/>
    <w:rsid w:val="009C609E"/>
    <w:rsid w:val="009E16EC"/>
    <w:rsid w:val="009E4A4D"/>
    <w:rsid w:val="009E6688"/>
    <w:rsid w:val="009F081F"/>
    <w:rsid w:val="00A0234C"/>
    <w:rsid w:val="00A03CFD"/>
    <w:rsid w:val="00A04F81"/>
    <w:rsid w:val="00A13E56"/>
    <w:rsid w:val="00A2430D"/>
    <w:rsid w:val="00A24838"/>
    <w:rsid w:val="00A31BDA"/>
    <w:rsid w:val="00A326AC"/>
    <w:rsid w:val="00A337ED"/>
    <w:rsid w:val="00A4308C"/>
    <w:rsid w:val="00A549B3"/>
    <w:rsid w:val="00A67CD7"/>
    <w:rsid w:val="00A70F46"/>
    <w:rsid w:val="00A72ED7"/>
    <w:rsid w:val="00A90D86"/>
    <w:rsid w:val="00A976C0"/>
    <w:rsid w:val="00A97C44"/>
    <w:rsid w:val="00AA3E01"/>
    <w:rsid w:val="00AB04DD"/>
    <w:rsid w:val="00AB7A08"/>
    <w:rsid w:val="00AC33A2"/>
    <w:rsid w:val="00AD6D3F"/>
    <w:rsid w:val="00AD79C1"/>
    <w:rsid w:val="00AE65F1"/>
    <w:rsid w:val="00AE6BB4"/>
    <w:rsid w:val="00AE74AD"/>
    <w:rsid w:val="00AF159C"/>
    <w:rsid w:val="00B01873"/>
    <w:rsid w:val="00B17253"/>
    <w:rsid w:val="00B17BE0"/>
    <w:rsid w:val="00B31A41"/>
    <w:rsid w:val="00B32F3D"/>
    <w:rsid w:val="00B40199"/>
    <w:rsid w:val="00B502FF"/>
    <w:rsid w:val="00B528CD"/>
    <w:rsid w:val="00B54856"/>
    <w:rsid w:val="00B67422"/>
    <w:rsid w:val="00B70BD4"/>
    <w:rsid w:val="00B73463"/>
    <w:rsid w:val="00B74FF0"/>
    <w:rsid w:val="00B9016D"/>
    <w:rsid w:val="00B9146E"/>
    <w:rsid w:val="00B9212C"/>
    <w:rsid w:val="00B93704"/>
    <w:rsid w:val="00B96D20"/>
    <w:rsid w:val="00BA0F98"/>
    <w:rsid w:val="00BA1517"/>
    <w:rsid w:val="00BA525E"/>
    <w:rsid w:val="00BA67FD"/>
    <w:rsid w:val="00BA7C48"/>
    <w:rsid w:val="00BB34F1"/>
    <w:rsid w:val="00BC27F6"/>
    <w:rsid w:val="00BC39F4"/>
    <w:rsid w:val="00BC42F5"/>
    <w:rsid w:val="00BD0748"/>
    <w:rsid w:val="00BD7EE1"/>
    <w:rsid w:val="00BE5568"/>
    <w:rsid w:val="00BF1358"/>
    <w:rsid w:val="00C0106D"/>
    <w:rsid w:val="00C01453"/>
    <w:rsid w:val="00C06998"/>
    <w:rsid w:val="00C077AF"/>
    <w:rsid w:val="00C07CD6"/>
    <w:rsid w:val="00C133BE"/>
    <w:rsid w:val="00C16218"/>
    <w:rsid w:val="00C222B4"/>
    <w:rsid w:val="00C318B7"/>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48E6"/>
    <w:rsid w:val="00CB03D4"/>
    <w:rsid w:val="00CB4F63"/>
    <w:rsid w:val="00CC2334"/>
    <w:rsid w:val="00CC35EF"/>
    <w:rsid w:val="00CC5048"/>
    <w:rsid w:val="00CC6246"/>
    <w:rsid w:val="00CD4C36"/>
    <w:rsid w:val="00CD6FF3"/>
    <w:rsid w:val="00CE0C36"/>
    <w:rsid w:val="00CE5E46"/>
    <w:rsid w:val="00D03225"/>
    <w:rsid w:val="00D12F28"/>
    <w:rsid w:val="00D1463A"/>
    <w:rsid w:val="00D21C6A"/>
    <w:rsid w:val="00D3700C"/>
    <w:rsid w:val="00D40847"/>
    <w:rsid w:val="00D44A9B"/>
    <w:rsid w:val="00D47A1C"/>
    <w:rsid w:val="00D47CFE"/>
    <w:rsid w:val="00D653B1"/>
    <w:rsid w:val="00D65EF9"/>
    <w:rsid w:val="00D704D7"/>
    <w:rsid w:val="00D74AE1"/>
    <w:rsid w:val="00D865A8"/>
    <w:rsid w:val="00D92C2D"/>
    <w:rsid w:val="00DA0837"/>
    <w:rsid w:val="00DA09DA"/>
    <w:rsid w:val="00DA17CD"/>
    <w:rsid w:val="00DB25B3"/>
    <w:rsid w:val="00DD1DE5"/>
    <w:rsid w:val="00DE0893"/>
    <w:rsid w:val="00DE2814"/>
    <w:rsid w:val="00DF172E"/>
    <w:rsid w:val="00DF68EA"/>
    <w:rsid w:val="00E01272"/>
    <w:rsid w:val="00E03846"/>
    <w:rsid w:val="00E20A7D"/>
    <w:rsid w:val="00E27A2F"/>
    <w:rsid w:val="00E42A94"/>
    <w:rsid w:val="00E458BF"/>
    <w:rsid w:val="00E50BA7"/>
    <w:rsid w:val="00E62428"/>
    <w:rsid w:val="00E6745D"/>
    <w:rsid w:val="00E706E7"/>
    <w:rsid w:val="00E714E1"/>
    <w:rsid w:val="00E84229"/>
    <w:rsid w:val="00E90E4E"/>
    <w:rsid w:val="00E9391E"/>
    <w:rsid w:val="00E93C3D"/>
    <w:rsid w:val="00E962F7"/>
    <w:rsid w:val="00EA1052"/>
    <w:rsid w:val="00EA218F"/>
    <w:rsid w:val="00EA4F29"/>
    <w:rsid w:val="00EA5752"/>
    <w:rsid w:val="00EA5F83"/>
    <w:rsid w:val="00EA6F9D"/>
    <w:rsid w:val="00EA7A4A"/>
    <w:rsid w:val="00EB5E1B"/>
    <w:rsid w:val="00EB6F3C"/>
    <w:rsid w:val="00EC1E2C"/>
    <w:rsid w:val="00EC35DD"/>
    <w:rsid w:val="00EC59FA"/>
    <w:rsid w:val="00ED0CF1"/>
    <w:rsid w:val="00ED199A"/>
    <w:rsid w:val="00ED2A8D"/>
    <w:rsid w:val="00ED4039"/>
    <w:rsid w:val="00EE54CB"/>
    <w:rsid w:val="00EE7459"/>
    <w:rsid w:val="00EF1C54"/>
    <w:rsid w:val="00EF3A7B"/>
    <w:rsid w:val="00EF404B"/>
    <w:rsid w:val="00EF6243"/>
    <w:rsid w:val="00F00376"/>
    <w:rsid w:val="00F157E2"/>
    <w:rsid w:val="00F527AC"/>
    <w:rsid w:val="00F575BD"/>
    <w:rsid w:val="00F57B07"/>
    <w:rsid w:val="00F61D83"/>
    <w:rsid w:val="00F65DD1"/>
    <w:rsid w:val="00F707B3"/>
    <w:rsid w:val="00F71135"/>
    <w:rsid w:val="00F725F1"/>
    <w:rsid w:val="00F73091"/>
    <w:rsid w:val="00F752E1"/>
    <w:rsid w:val="00F75D61"/>
    <w:rsid w:val="00F83A53"/>
    <w:rsid w:val="00F90461"/>
    <w:rsid w:val="00F905E1"/>
    <w:rsid w:val="00FA0737"/>
    <w:rsid w:val="00FB6A3D"/>
    <w:rsid w:val="00FC1931"/>
    <w:rsid w:val="00FC378B"/>
    <w:rsid w:val="00FC3977"/>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1AC3D7E7"/>
  <w15:docId w15:val="{0E00A63C-57FB-4ABA-B60D-52195909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rsid w:val="00BB34F1"/>
    <w:pPr>
      <w:keepNext/>
      <w:keepLines/>
      <w:numPr>
        <w:numId w:val="21"/>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BB34F1"/>
    <w:pPr>
      <w:keepNext/>
      <w:keepLines/>
      <w:numPr>
        <w:ilvl w:val="1"/>
        <w:numId w:val="21"/>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BB34F1"/>
    <w:pPr>
      <w:keepNext/>
      <w:keepLines/>
      <w:numPr>
        <w:ilvl w:val="2"/>
        <w:numId w:val="21"/>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BB34F1"/>
    <w:pPr>
      <w:keepNext/>
      <w:keepLines/>
      <w:numPr>
        <w:ilvl w:val="3"/>
        <w:numId w:val="21"/>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BB34F1"/>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BB34F1"/>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BB34F1"/>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BB34F1"/>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BB34F1"/>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BB34F1"/>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C42F5"/>
    <w:pPr>
      <w:tabs>
        <w:tab w:val="left" w:pos="1418"/>
      </w:tabs>
      <w:ind w:left="1418" w:hanging="1418"/>
    </w:pPr>
    <w:rPr>
      <w:i/>
      <w:color w:val="000000" w:themeColor="text1"/>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BB34F1"/>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1"/>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1"/>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1"/>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1"/>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numPr>
        <w:numId w:val="4"/>
      </w:num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Normal"/>
    <w:next w:val="Heading1separatationline"/>
    <w:rsid w:val="00BB34F1"/>
    <w:pPr>
      <w:numPr>
        <w:numId w:val="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BB34F1"/>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BB34F1"/>
    <w:pPr>
      <w:spacing w:after="120"/>
    </w:pPr>
    <w:rPr>
      <w:sz w:val="22"/>
    </w:rPr>
  </w:style>
  <w:style w:type="character" w:customStyle="1" w:styleId="BodyTextChar">
    <w:name w:val="Body Text Char"/>
    <w:basedOn w:val="DefaultParagraphFont"/>
    <w:link w:val="BodyText"/>
    <w:rsid w:val="00BB34F1"/>
    <w:rPr>
      <w:lang w:val="en-GB"/>
    </w:rPr>
  </w:style>
  <w:style w:type="paragraph" w:customStyle="1" w:styleId="AnnexAHead3">
    <w:name w:val="Annex A Head 3"/>
    <w:basedOn w:val="Normal"/>
    <w:next w:val="BodyText"/>
    <w:rsid w:val="00BB34F1"/>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BB34F1"/>
    <w:pPr>
      <w:numPr>
        <w:numId w:val="1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2"/>
      </w:numPr>
      <w:spacing w:after="120"/>
      <w:jc w:val="both"/>
    </w:pPr>
    <w:rPr>
      <w:sz w:val="22"/>
    </w:rPr>
  </w:style>
  <w:style w:type="paragraph" w:customStyle="1" w:styleId="Lista">
    <w:name w:val="List a"/>
    <w:basedOn w:val="Normal"/>
    <w:qFormat/>
    <w:rsid w:val="00BB34F1"/>
    <w:pPr>
      <w:numPr>
        <w:ilvl w:val="1"/>
        <w:numId w:val="25"/>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rsid w:val="00BB34F1"/>
    <w:pPr>
      <w:numPr>
        <w:numId w:val="28"/>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9E6688"/>
    <w:rPr>
      <w:sz w:val="18"/>
      <w:szCs w:val="24"/>
      <w:vertAlign w:val="superscript"/>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2"/>
      </w:numPr>
    </w:pPr>
  </w:style>
  <w:style w:type="paragraph" w:styleId="TOC5">
    <w:name w:val="toc 5"/>
    <w:basedOn w:val="Normal"/>
    <w:next w:val="Normal"/>
    <w:autoRedefine/>
    <w:uiPriority w:val="39"/>
    <w:rsid w:val="00BB34F1"/>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9"/>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rsid w:val="00BB34F1"/>
    <w:pPr>
      <w:numPr>
        <w:numId w:val="20"/>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6"/>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6"/>
      </w:numPr>
    </w:pPr>
  </w:style>
  <w:style w:type="paragraph" w:customStyle="1" w:styleId="AnnexBHead3">
    <w:name w:val="Annex B Head 3"/>
    <w:basedOn w:val="AnnexAHead3"/>
    <w:next w:val="BodyText"/>
    <w:rsid w:val="00BB34F1"/>
    <w:pPr>
      <w:numPr>
        <w:numId w:val="7"/>
      </w:numPr>
    </w:pPr>
  </w:style>
  <w:style w:type="paragraph" w:customStyle="1" w:styleId="AnnexBHead4">
    <w:name w:val="Annex B Head 4"/>
    <w:basedOn w:val="AnnexAHead4"/>
    <w:next w:val="BodyText"/>
    <w:rsid w:val="00BB34F1"/>
    <w:pPr>
      <w:numPr>
        <w:numId w:val="7"/>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4"/>
      </w:numPr>
      <w:spacing w:after="120"/>
    </w:pPr>
    <w:rPr>
      <w:sz w:val="24"/>
    </w:rPr>
  </w:style>
  <w:style w:type="paragraph" w:customStyle="1" w:styleId="Noting">
    <w:name w:val="Noting"/>
    <w:basedOn w:val="BodyText"/>
    <w:qFormat/>
    <w:rsid w:val="00BB34F1"/>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BB34F1"/>
    <w:pPr>
      <w:numPr>
        <w:numId w:val="26"/>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6"/>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qFormat/>
    <w:rsid w:val="00BB34F1"/>
    <w:pPr>
      <w:numPr>
        <w:numId w:val="24"/>
      </w:numPr>
      <w:spacing w:after="120"/>
    </w:pPr>
    <w:rPr>
      <w:sz w:val="24"/>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rsid w:val="00BB34F1"/>
    <w:pPr>
      <w:numPr>
        <w:numId w:val="13"/>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5"/>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7"/>
      </w:numPr>
      <w:spacing w:after="120" w:line="240" w:lineRule="auto"/>
    </w:pPr>
    <w:rPr>
      <w:rFonts w:eastAsia="Times New Roman" w:cs="Times New Roman"/>
      <w:sz w:val="20"/>
      <w:szCs w:val="20"/>
      <w:lang w:eastAsia="en-GB"/>
    </w:rPr>
  </w:style>
  <w:style w:type="paragraph" w:customStyle="1" w:styleId="List1">
    <w:name w:val="List 1"/>
    <w:basedOn w:val="Normal"/>
    <w:rsid w:val="00BB34F1"/>
    <w:pPr>
      <w:numPr>
        <w:numId w:val="23"/>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4"/>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7"/>
      </w:numPr>
    </w:pPr>
  </w:style>
  <w:style w:type="paragraph" w:customStyle="1" w:styleId="Listi">
    <w:name w:val="List i"/>
    <w:basedOn w:val="Listitext"/>
    <w:qFormat/>
    <w:rsid w:val="00BB34F1"/>
    <w:pPr>
      <w:numPr>
        <w:ilvl w:val="2"/>
        <w:numId w:val="25"/>
      </w:numPr>
    </w:pPr>
  </w:style>
  <w:style w:type="paragraph" w:customStyle="1" w:styleId="AnnexCHead1">
    <w:name w:val="Annex C Head 1"/>
    <w:basedOn w:val="Normal"/>
    <w:next w:val="Heading1separatationline"/>
    <w:rsid w:val="00BB34F1"/>
    <w:pPr>
      <w:numPr>
        <w:numId w:val="8"/>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8"/>
      </w:numPr>
    </w:pPr>
    <w:rPr>
      <w:b/>
      <w:caps/>
      <w:color w:val="009FDF"/>
      <w:sz w:val="24"/>
    </w:rPr>
  </w:style>
  <w:style w:type="paragraph" w:customStyle="1" w:styleId="AnnexCHead3">
    <w:name w:val="Annex C Head 3"/>
    <w:basedOn w:val="Normal"/>
    <w:rsid w:val="00BB34F1"/>
    <w:pPr>
      <w:numPr>
        <w:ilvl w:val="2"/>
        <w:numId w:val="8"/>
      </w:numPr>
      <w:spacing w:before="120" w:after="120"/>
    </w:pPr>
    <w:rPr>
      <w:b/>
      <w:smallCaps/>
      <w:color w:val="009FDF"/>
      <w:sz w:val="22"/>
    </w:rPr>
  </w:style>
  <w:style w:type="paragraph" w:customStyle="1" w:styleId="AnnexCHead4">
    <w:name w:val="Annex C Head 4"/>
    <w:basedOn w:val="Normal"/>
    <w:next w:val="BodyText"/>
    <w:rsid w:val="00BB34F1"/>
    <w:pPr>
      <w:numPr>
        <w:ilvl w:val="3"/>
        <w:numId w:val="8"/>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9"/>
      </w:numPr>
      <w:spacing w:before="120"/>
    </w:pPr>
    <w:rPr>
      <w:b/>
      <w:caps/>
      <w:color w:val="009FDF"/>
      <w:sz w:val="24"/>
      <w:lang w:eastAsia="de-DE"/>
    </w:rPr>
  </w:style>
  <w:style w:type="paragraph" w:customStyle="1" w:styleId="AnnexDHead3">
    <w:name w:val="Annex D Head 3"/>
    <w:basedOn w:val="BodyText"/>
    <w:rsid w:val="00BB34F1"/>
    <w:pPr>
      <w:numPr>
        <w:ilvl w:val="2"/>
        <w:numId w:val="9"/>
      </w:numPr>
    </w:pPr>
    <w:rPr>
      <w:b/>
      <w:smallCaps/>
      <w:color w:val="009FDF"/>
      <w:lang w:eastAsia="de-DE"/>
    </w:rPr>
  </w:style>
  <w:style w:type="paragraph" w:customStyle="1" w:styleId="AnnexDHead4">
    <w:name w:val="Annex D Head 4"/>
    <w:basedOn w:val="Normal"/>
    <w:next w:val="BodyText"/>
    <w:rsid w:val="00BB34F1"/>
    <w:pPr>
      <w:numPr>
        <w:ilvl w:val="3"/>
        <w:numId w:val="9"/>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6.wmf"/><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image" Target="media/image14.w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9.xml"/><Relationship Id="rId29" Type="http://schemas.openxmlformats.org/officeDocument/2006/relationships/image" Target="media/image9.wmf"/><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wmf"/><Relationship Id="rId32" Type="http://schemas.openxmlformats.org/officeDocument/2006/relationships/image" Target="media/image12.wmf"/><Relationship Id="rId37" Type="http://schemas.openxmlformats.org/officeDocument/2006/relationships/header" Target="header1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image" Target="media/image8.wmf"/><Relationship Id="rId36" Type="http://schemas.openxmlformats.org/officeDocument/2006/relationships/image" Target="media/image16.wmf"/><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image" Target="media/image11.wm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image" Target="media/image15.wmf"/></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1_GDWS\IALA\_ENG07\Templates\Recommendation%20with%20Annex%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60C80-3B55-4C06-9695-2F25E5302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with Annex Template 11May17.dotx</Template>
  <TotalTime>7</TotalTime>
  <Pages>9</Pages>
  <Words>1651</Words>
  <Characters>9416</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11045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Hermann.Frank</dc:creator>
  <cp:lastModifiedBy>Seamus Doyle</cp:lastModifiedBy>
  <cp:revision>4</cp:revision>
  <cp:lastPrinted>2018-08-27T05:22:00Z</cp:lastPrinted>
  <dcterms:created xsi:type="dcterms:W3CDTF">2018-08-31T09:18:00Z</dcterms:created>
  <dcterms:modified xsi:type="dcterms:W3CDTF">2018-08-31T11:08:00Z</dcterms:modified>
</cp:coreProperties>
</file>